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4C5" w:rsidRDefault="001434C5" w:rsidP="00731FB0">
      <w:pPr>
        <w:pStyle w:val="3"/>
        <w:spacing w:before="0" w:after="0"/>
        <w:ind w:left="4956"/>
        <w:jc w:val="center"/>
        <w:rPr>
          <w:rFonts w:ascii="Times New Roman" w:hAnsi="Times New Roman"/>
          <w:sz w:val="28"/>
          <w:szCs w:val="28"/>
        </w:rPr>
      </w:pPr>
      <w:bookmarkStart w:id="0" w:name="_Toc422738866"/>
      <w:bookmarkStart w:id="1" w:name="_Toc422741466"/>
    </w:p>
    <w:p w:rsidR="001434C5" w:rsidRDefault="001434C5" w:rsidP="00731FB0">
      <w:pPr>
        <w:pStyle w:val="3"/>
        <w:spacing w:before="0" w:after="0"/>
        <w:ind w:left="4956"/>
        <w:jc w:val="center"/>
        <w:rPr>
          <w:rFonts w:ascii="Times New Roman" w:hAnsi="Times New Roman"/>
          <w:sz w:val="28"/>
          <w:szCs w:val="28"/>
        </w:rPr>
      </w:pPr>
    </w:p>
    <w:p w:rsidR="00731FB0" w:rsidRPr="00364852" w:rsidRDefault="00731FB0" w:rsidP="00731FB0">
      <w:pPr>
        <w:pStyle w:val="3"/>
        <w:spacing w:before="0" w:after="0"/>
        <w:ind w:left="4956"/>
        <w:jc w:val="center"/>
        <w:rPr>
          <w:rFonts w:ascii="Times New Roman" w:hAnsi="Times New Roman"/>
          <w:sz w:val="28"/>
          <w:szCs w:val="28"/>
        </w:rPr>
      </w:pPr>
      <w:r w:rsidRPr="00364852">
        <w:rPr>
          <w:rFonts w:ascii="Times New Roman" w:hAnsi="Times New Roman"/>
          <w:sz w:val="28"/>
          <w:szCs w:val="28"/>
        </w:rPr>
        <w:t>ОДОБРЕНА</w:t>
      </w:r>
      <w:bookmarkEnd w:id="0"/>
      <w:bookmarkEnd w:id="1"/>
    </w:p>
    <w:p w:rsidR="00731FB0" w:rsidRPr="00364852" w:rsidRDefault="00731FB0" w:rsidP="00731FB0">
      <w:pPr>
        <w:spacing w:after="0"/>
        <w:ind w:left="4956"/>
        <w:jc w:val="center"/>
        <w:rPr>
          <w:rFonts w:ascii="Times New Roman" w:hAnsi="Times New Roman"/>
          <w:sz w:val="28"/>
          <w:szCs w:val="28"/>
        </w:rPr>
      </w:pPr>
      <w:r w:rsidRPr="00364852">
        <w:rPr>
          <w:rFonts w:ascii="Times New Roman" w:hAnsi="Times New Roman"/>
          <w:sz w:val="28"/>
          <w:szCs w:val="28"/>
        </w:rPr>
        <w:t>решением федерального учебно-методического объединения по общему образованию</w:t>
      </w:r>
    </w:p>
    <w:p w:rsidR="00731FB0" w:rsidRPr="00364852" w:rsidRDefault="00731FB0" w:rsidP="00731FB0">
      <w:pPr>
        <w:spacing w:after="0"/>
        <w:ind w:left="4956"/>
        <w:jc w:val="center"/>
        <w:rPr>
          <w:rFonts w:ascii="Times New Roman" w:hAnsi="Times New Roman"/>
          <w:sz w:val="28"/>
          <w:szCs w:val="28"/>
        </w:rPr>
      </w:pPr>
      <w:r w:rsidRPr="00364852">
        <w:rPr>
          <w:rFonts w:ascii="Times New Roman" w:hAnsi="Times New Roman"/>
          <w:sz w:val="28"/>
          <w:szCs w:val="28"/>
        </w:rPr>
        <w:t>(протокол от 20 мая 2015 г. № 2/15)</w:t>
      </w:r>
    </w:p>
    <w:p w:rsidR="00680444" w:rsidRDefault="00680444" w:rsidP="00680444">
      <w:pPr>
        <w:spacing w:after="0" w:line="240" w:lineRule="auto"/>
        <w:ind w:firstLine="708"/>
        <w:jc w:val="both"/>
        <w:rPr>
          <w:rFonts w:ascii="Times New Roman" w:eastAsia="Calibri" w:hAnsi="Times New Roman" w:cs="Times New Roman"/>
          <w:sz w:val="28"/>
          <w:szCs w:val="28"/>
          <w:lang w:eastAsia="en-US"/>
        </w:rPr>
      </w:pPr>
    </w:p>
    <w:p w:rsidR="00330D50" w:rsidRDefault="00330D50" w:rsidP="00680444">
      <w:pPr>
        <w:spacing w:after="0" w:line="240" w:lineRule="auto"/>
        <w:ind w:firstLine="708"/>
        <w:jc w:val="both"/>
        <w:rPr>
          <w:rFonts w:ascii="Times New Roman" w:eastAsia="Calibri" w:hAnsi="Times New Roman" w:cs="Times New Roman"/>
          <w:sz w:val="28"/>
          <w:szCs w:val="28"/>
          <w:lang w:eastAsia="en-US"/>
        </w:rPr>
      </w:pPr>
    </w:p>
    <w:p w:rsidR="00330D50" w:rsidRDefault="00330D50" w:rsidP="00680444">
      <w:pPr>
        <w:spacing w:after="0" w:line="240" w:lineRule="auto"/>
        <w:ind w:firstLine="708"/>
        <w:jc w:val="both"/>
        <w:rPr>
          <w:rFonts w:ascii="Times New Roman" w:eastAsia="Calibri" w:hAnsi="Times New Roman" w:cs="Times New Roman"/>
          <w:sz w:val="28"/>
          <w:szCs w:val="28"/>
          <w:lang w:eastAsia="en-US"/>
        </w:rPr>
      </w:pPr>
    </w:p>
    <w:p w:rsidR="00330D50" w:rsidRPr="00680444" w:rsidRDefault="00330D50" w:rsidP="00680444">
      <w:pPr>
        <w:spacing w:after="0" w:line="240" w:lineRule="auto"/>
        <w:ind w:firstLine="708"/>
        <w:jc w:val="both"/>
        <w:rPr>
          <w:rFonts w:ascii="Times New Roman" w:eastAsia="Calibri" w:hAnsi="Times New Roman" w:cs="Times New Roman"/>
          <w:sz w:val="28"/>
          <w:szCs w:val="28"/>
          <w:lang w:eastAsia="en-US"/>
        </w:rPr>
      </w:pPr>
    </w:p>
    <w:p w:rsidR="00F5787E" w:rsidRDefault="00F5787E" w:rsidP="00F5787E">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F5787E" w:rsidRPr="00F5787E" w:rsidRDefault="001A2E62" w:rsidP="00F5787E">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r w:rsidRPr="001A2E62">
        <w:rPr>
          <w:rFonts w:ascii="Times New Roman" w:hAnsi="Times New Roman" w:cs="Times New Roman"/>
          <w:b/>
          <w:sz w:val="36"/>
          <w:szCs w:val="36"/>
        </w:rPr>
        <w:t>ПРИМЕРН</w:t>
      </w:r>
      <w:r w:rsidR="008E47BD">
        <w:rPr>
          <w:rFonts w:ascii="Times New Roman" w:hAnsi="Times New Roman" w:cs="Times New Roman"/>
          <w:b/>
          <w:sz w:val="36"/>
          <w:szCs w:val="36"/>
        </w:rPr>
        <w:t>АЯ</w:t>
      </w:r>
      <w:r w:rsidRPr="001A2E62">
        <w:rPr>
          <w:rFonts w:ascii="Times New Roman" w:hAnsi="Times New Roman" w:cs="Times New Roman"/>
          <w:b/>
          <w:sz w:val="36"/>
          <w:szCs w:val="36"/>
        </w:rPr>
        <w:t xml:space="preserve"> ПРОГРАММ</w:t>
      </w:r>
      <w:r w:rsidR="008E47BD">
        <w:rPr>
          <w:rFonts w:ascii="Times New Roman" w:hAnsi="Times New Roman" w:cs="Times New Roman"/>
          <w:b/>
          <w:sz w:val="36"/>
          <w:szCs w:val="36"/>
        </w:rPr>
        <w:t>А</w:t>
      </w:r>
      <w:r w:rsidR="009D64D8" w:rsidRPr="001A2E62">
        <w:rPr>
          <w:rFonts w:ascii="Times New Roman" w:eastAsia="Times New Roman" w:hAnsi="Times New Roman" w:cs="Times New Roman"/>
          <w:b/>
          <w:color w:val="000000"/>
          <w:sz w:val="36"/>
          <w:szCs w:val="36"/>
        </w:rPr>
        <w:t xml:space="preserve"> </w:t>
      </w:r>
      <w:r>
        <w:rPr>
          <w:rFonts w:ascii="Times New Roman" w:eastAsia="Times New Roman" w:hAnsi="Times New Roman" w:cs="Times New Roman"/>
          <w:b/>
          <w:color w:val="000000"/>
          <w:sz w:val="36"/>
          <w:szCs w:val="36"/>
        </w:rPr>
        <w:t xml:space="preserve">ПО ИЗУЧЕНИЮ </w:t>
      </w:r>
      <w:r w:rsidR="00F5787E" w:rsidRPr="00D75E71">
        <w:rPr>
          <w:rFonts w:ascii="Times New Roman" w:eastAsia="Times New Roman" w:hAnsi="Times New Roman" w:cs="Times New Roman"/>
          <w:b/>
          <w:color w:val="000000"/>
          <w:sz w:val="36"/>
          <w:szCs w:val="36"/>
        </w:rPr>
        <w:t>КРЫМСКОТАТАРСК</w:t>
      </w:r>
      <w:r>
        <w:rPr>
          <w:rFonts w:ascii="Times New Roman" w:eastAsia="Times New Roman" w:hAnsi="Times New Roman" w:cs="Times New Roman"/>
          <w:b/>
          <w:color w:val="000000"/>
          <w:sz w:val="36"/>
          <w:szCs w:val="36"/>
        </w:rPr>
        <w:t>ОГО</w:t>
      </w:r>
      <w:r w:rsidR="00F5787E" w:rsidRPr="00D75E71">
        <w:rPr>
          <w:rFonts w:ascii="Times New Roman" w:eastAsia="Times New Roman" w:hAnsi="Times New Roman" w:cs="Times New Roman"/>
          <w:b/>
          <w:color w:val="000000"/>
          <w:sz w:val="36"/>
          <w:szCs w:val="36"/>
        </w:rPr>
        <w:t xml:space="preserve"> ЯЗЫК</w:t>
      </w:r>
      <w:r>
        <w:rPr>
          <w:rFonts w:ascii="Times New Roman" w:eastAsia="Times New Roman" w:hAnsi="Times New Roman" w:cs="Times New Roman"/>
          <w:b/>
          <w:color w:val="000000"/>
          <w:sz w:val="36"/>
          <w:szCs w:val="36"/>
        </w:rPr>
        <w:t xml:space="preserve">А </w:t>
      </w:r>
      <w:r w:rsidR="00F5787E" w:rsidRPr="00D75E71">
        <w:rPr>
          <w:rFonts w:ascii="Times New Roman" w:eastAsia="Times New Roman" w:hAnsi="Times New Roman" w:cs="Times New Roman"/>
          <w:b/>
          <w:color w:val="000000"/>
          <w:sz w:val="36"/>
          <w:szCs w:val="36"/>
        </w:rPr>
        <w:t xml:space="preserve"> (НЕРОДН</w:t>
      </w:r>
      <w:r w:rsidR="000C3C29">
        <w:rPr>
          <w:rFonts w:ascii="Times New Roman" w:eastAsia="Times New Roman" w:hAnsi="Times New Roman" w:cs="Times New Roman"/>
          <w:b/>
          <w:color w:val="000000"/>
          <w:sz w:val="36"/>
          <w:szCs w:val="36"/>
        </w:rPr>
        <w:t>ОГО</w:t>
      </w:r>
      <w:r w:rsidR="00F5787E" w:rsidRPr="00D75E71">
        <w:rPr>
          <w:rFonts w:ascii="Times New Roman" w:eastAsia="Times New Roman" w:hAnsi="Times New Roman" w:cs="Times New Roman"/>
          <w:b/>
          <w:color w:val="000000"/>
          <w:sz w:val="36"/>
          <w:szCs w:val="36"/>
        </w:rPr>
        <w:t>)</w:t>
      </w:r>
      <w:r w:rsidR="00F5787E" w:rsidRPr="00F5787E">
        <w:rPr>
          <w:rFonts w:ascii="Times New Roman" w:eastAsia="Times New Roman" w:hAnsi="Times New Roman" w:cs="Times New Roman"/>
          <w:b/>
          <w:color w:val="000000"/>
          <w:sz w:val="36"/>
          <w:szCs w:val="36"/>
        </w:rPr>
        <w:t xml:space="preserve">  </w:t>
      </w:r>
      <w:r w:rsidR="00BB385D">
        <w:rPr>
          <w:rFonts w:ascii="Times New Roman" w:eastAsia="Times New Roman" w:hAnsi="Times New Roman" w:cs="Times New Roman"/>
          <w:b/>
          <w:color w:val="000000"/>
          <w:sz w:val="36"/>
          <w:szCs w:val="36"/>
        </w:rPr>
        <w:t>В</w:t>
      </w:r>
      <w:r w:rsidR="00F5787E" w:rsidRPr="00F5787E">
        <w:rPr>
          <w:rFonts w:ascii="Times New Roman" w:eastAsia="Times New Roman" w:hAnsi="Times New Roman" w:cs="Times New Roman"/>
          <w:b/>
          <w:color w:val="000000"/>
          <w:sz w:val="36"/>
          <w:szCs w:val="36"/>
        </w:rPr>
        <w:t xml:space="preserve"> </w:t>
      </w:r>
      <w:r w:rsidR="00F5787E" w:rsidRPr="00D75E71">
        <w:rPr>
          <w:rFonts w:ascii="Times New Roman" w:eastAsia="Times New Roman" w:hAnsi="Times New Roman" w:cs="Times New Roman"/>
          <w:b/>
          <w:color w:val="000000"/>
          <w:sz w:val="36"/>
          <w:szCs w:val="36"/>
        </w:rPr>
        <w:t>ДОШКОЛЬНЫХ ОБРАЗОВАТЕЛЬНЫХ</w:t>
      </w:r>
      <w:r w:rsidR="00F5787E" w:rsidRPr="00F5787E">
        <w:rPr>
          <w:rFonts w:ascii="Times New Roman" w:eastAsia="Times New Roman" w:hAnsi="Times New Roman" w:cs="Times New Roman"/>
          <w:b/>
          <w:color w:val="000000"/>
          <w:sz w:val="36"/>
          <w:szCs w:val="36"/>
        </w:rPr>
        <w:t xml:space="preserve"> ОРГАНИЗАЦИ</w:t>
      </w:r>
      <w:r w:rsidR="00BB385D">
        <w:rPr>
          <w:rFonts w:ascii="Times New Roman" w:eastAsia="Times New Roman" w:hAnsi="Times New Roman" w:cs="Times New Roman"/>
          <w:b/>
          <w:color w:val="000000"/>
          <w:sz w:val="36"/>
          <w:szCs w:val="36"/>
        </w:rPr>
        <w:t>ЯХ</w:t>
      </w:r>
      <w:r w:rsidR="00F5787E" w:rsidRPr="00F5787E">
        <w:rPr>
          <w:rFonts w:ascii="Times New Roman" w:eastAsia="Times New Roman" w:hAnsi="Times New Roman" w:cs="Times New Roman"/>
          <w:b/>
          <w:color w:val="000000"/>
          <w:sz w:val="36"/>
          <w:szCs w:val="36"/>
        </w:rPr>
        <w:t xml:space="preserve"> </w:t>
      </w:r>
    </w:p>
    <w:p w:rsidR="009D64D8" w:rsidRDefault="009D64D8" w:rsidP="009D64D8">
      <w:pPr>
        <w:spacing w:after="0" w:line="360" w:lineRule="auto"/>
        <w:rPr>
          <w:rFonts w:ascii="Times New Roman" w:hAnsi="Times New Roman"/>
          <w:b/>
          <w:sz w:val="36"/>
          <w:szCs w:val="36"/>
        </w:rPr>
      </w:pPr>
    </w:p>
    <w:p w:rsidR="009D64D8" w:rsidRPr="00395542" w:rsidRDefault="009D64D8" w:rsidP="009D64D8">
      <w:pPr>
        <w:spacing w:after="0" w:line="360" w:lineRule="auto"/>
        <w:rPr>
          <w:rFonts w:ascii="Times New Roman" w:hAnsi="Times New Roman"/>
          <w:b/>
          <w:sz w:val="36"/>
          <w:szCs w:val="36"/>
        </w:rPr>
      </w:pPr>
    </w:p>
    <w:p w:rsidR="009D64D8" w:rsidRPr="00395542" w:rsidRDefault="009D64D8" w:rsidP="009D64D8">
      <w:pPr>
        <w:spacing w:after="0" w:line="360" w:lineRule="auto"/>
        <w:jc w:val="center"/>
        <w:rPr>
          <w:rFonts w:ascii="Times New Roman" w:hAnsi="Times New Roman"/>
          <w:b/>
          <w:sz w:val="36"/>
          <w:szCs w:val="36"/>
        </w:rPr>
      </w:pPr>
      <w:r w:rsidRPr="00395542">
        <w:rPr>
          <w:rFonts w:ascii="Times New Roman" w:hAnsi="Times New Roman"/>
          <w:b/>
          <w:sz w:val="36"/>
          <w:szCs w:val="36"/>
        </w:rPr>
        <w:t>«КРЫМСКОТАТАРСКИЙ ЯЗЫК ДЛЯ МАЛЕНЬКИХ «БАСАМАЧЫКЪЛАР» («СТУПЕНЬКИ»)</w:t>
      </w:r>
    </w:p>
    <w:p w:rsidR="00F5787E" w:rsidRPr="00F5787E" w:rsidRDefault="00F5787E" w:rsidP="00F5787E">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F5787E" w:rsidRDefault="00F5787E" w:rsidP="00F5787E">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731FB0" w:rsidRDefault="00731FB0" w:rsidP="00F5787E">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731FB0" w:rsidRPr="00F5787E" w:rsidRDefault="00731FB0" w:rsidP="00F5787E">
      <w:pPr>
        <w:autoSpaceDE w:val="0"/>
        <w:autoSpaceDN w:val="0"/>
        <w:adjustRightInd w:val="0"/>
        <w:spacing w:after="0" w:line="360" w:lineRule="auto"/>
        <w:ind w:firstLine="454"/>
        <w:jc w:val="center"/>
        <w:textAlignment w:val="center"/>
        <w:rPr>
          <w:rFonts w:ascii="Times New Roman" w:eastAsia="Times New Roman" w:hAnsi="Times New Roman" w:cs="Times New Roman"/>
          <w:b/>
          <w:color w:val="000000"/>
          <w:sz w:val="36"/>
          <w:szCs w:val="36"/>
        </w:rPr>
      </w:pPr>
    </w:p>
    <w:p w:rsidR="00F5787E" w:rsidRPr="00F5787E" w:rsidRDefault="00F5787E" w:rsidP="00F5787E">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F5787E">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F5787E">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F5787E" w:rsidRPr="00F5787E" w:rsidRDefault="00F5787E" w:rsidP="00F5787E">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bookmarkStart w:id="2" w:name="_GoBack" w:displacedByCustomXml="next"/>
    <w:bookmarkEnd w:id="2" w:displacedByCustomXml="next"/>
    <w:sdt>
      <w:sdtPr>
        <w:rPr>
          <w:rFonts w:ascii="Times New Roman" w:eastAsia="Times New Roman" w:hAnsi="Times New Roman" w:cs="Times New Roman"/>
          <w:b w:val="0"/>
          <w:bCs w:val="0"/>
          <w:color w:val="auto"/>
          <w:sz w:val="22"/>
          <w:szCs w:val="22"/>
          <w:lang w:eastAsia="ar-SA"/>
        </w:rPr>
        <w:id w:val="1057081"/>
        <w:docPartObj>
          <w:docPartGallery w:val="Table of Contents"/>
          <w:docPartUnique/>
        </w:docPartObj>
      </w:sdtPr>
      <w:sdtEndPr>
        <w:rPr>
          <w:rFonts w:eastAsiaTheme="minorEastAsia" w:cstheme="minorBidi"/>
          <w:lang w:eastAsia="ru-RU"/>
        </w:rPr>
      </w:sdtEndPr>
      <w:sdtContent>
        <w:p w:rsidR="001434C5" w:rsidRDefault="001434C5" w:rsidP="001A2E62">
          <w:pPr>
            <w:pStyle w:val="af5"/>
            <w:spacing w:line="240" w:lineRule="auto"/>
            <w:rPr>
              <w:rFonts w:ascii="Times New Roman" w:eastAsia="Times New Roman" w:hAnsi="Times New Roman" w:cs="Times New Roman"/>
              <w:b w:val="0"/>
              <w:bCs w:val="0"/>
              <w:color w:val="auto"/>
              <w:sz w:val="22"/>
              <w:szCs w:val="22"/>
              <w:lang w:eastAsia="ar-SA"/>
            </w:rPr>
          </w:pPr>
        </w:p>
        <w:p w:rsidR="001A2E62" w:rsidRPr="006C306B" w:rsidRDefault="001A2E62" w:rsidP="001A2E62">
          <w:pPr>
            <w:pStyle w:val="af5"/>
            <w:spacing w:line="240" w:lineRule="auto"/>
            <w:rPr>
              <w:rFonts w:ascii="Times New Roman" w:eastAsia="Times New Roman" w:hAnsi="Times New Roman" w:cs="Times New Roman"/>
              <w:b w:val="0"/>
              <w:bCs w:val="0"/>
              <w:color w:val="auto"/>
              <w:lang w:eastAsia="ar-SA"/>
            </w:rPr>
          </w:pPr>
          <w:r w:rsidRPr="00364852">
            <w:rPr>
              <w:rFonts w:ascii="Times New Roman" w:hAnsi="Times New Roman" w:cs="Times New Roman"/>
              <w:color w:val="auto"/>
            </w:rPr>
            <w:t>Оглавление</w:t>
          </w:r>
          <w:r w:rsidR="00D93889" w:rsidRPr="00D93889">
            <w:rPr>
              <w:rFonts w:ascii="Times New Roman" w:hAnsi="Times New Roman" w:cs="Times New Roman"/>
              <w:color w:val="auto"/>
            </w:rPr>
            <w:fldChar w:fldCharType="begin"/>
          </w:r>
          <w:r w:rsidRPr="00364852">
            <w:rPr>
              <w:rFonts w:ascii="Times New Roman" w:hAnsi="Times New Roman" w:cs="Times New Roman"/>
              <w:color w:val="auto"/>
            </w:rPr>
            <w:instrText xml:space="preserve"> TOC \o "1-3" \h \z \u </w:instrText>
          </w:r>
          <w:r w:rsidR="00D93889" w:rsidRPr="00D93889">
            <w:rPr>
              <w:rFonts w:ascii="Times New Roman" w:hAnsi="Times New Roman" w:cs="Times New Roman"/>
              <w:color w:val="auto"/>
            </w:rPr>
            <w:fldChar w:fldCharType="separate"/>
          </w:r>
          <w:hyperlink w:anchor="_Toc422741466" w:history="1"/>
        </w:p>
        <w:p w:rsidR="00556768" w:rsidRDefault="00D93889" w:rsidP="001A2E62">
          <w:pPr>
            <w:pStyle w:val="15"/>
            <w:tabs>
              <w:tab w:val="right" w:leader="dot" w:pos="9344"/>
            </w:tabs>
            <w:spacing w:line="240" w:lineRule="auto"/>
          </w:pPr>
          <w:hyperlink w:anchor="_Toc422741467" w:history="1">
            <w:r w:rsidR="001A2E62" w:rsidRPr="00364852">
              <w:rPr>
                <w:rStyle w:val="af6"/>
                <w:rFonts w:ascii="Times New Roman" w:hAnsi="Times New Roman"/>
                <w:noProof/>
                <w:sz w:val="28"/>
                <w:szCs w:val="28"/>
                <w:lang w:eastAsia="ru-RU"/>
              </w:rPr>
              <w:t xml:space="preserve">Примерная программа </w:t>
            </w:r>
            <w:r w:rsidR="00BB385D">
              <w:rPr>
                <w:rStyle w:val="af6"/>
                <w:rFonts w:ascii="Times New Roman" w:hAnsi="Times New Roman"/>
                <w:noProof/>
                <w:sz w:val="28"/>
                <w:szCs w:val="28"/>
                <w:lang w:eastAsia="ru-RU"/>
              </w:rPr>
              <w:t>по изучению к</w:t>
            </w:r>
            <w:r w:rsidR="001A2E62" w:rsidRPr="00364852">
              <w:rPr>
                <w:rStyle w:val="af6"/>
                <w:rFonts w:ascii="Times New Roman" w:hAnsi="Times New Roman"/>
                <w:noProof/>
                <w:sz w:val="28"/>
                <w:szCs w:val="28"/>
                <w:lang w:eastAsia="ru-RU"/>
              </w:rPr>
              <w:t>рымскотатарск</w:t>
            </w:r>
            <w:r w:rsidR="00BB385D">
              <w:rPr>
                <w:rStyle w:val="af6"/>
                <w:rFonts w:ascii="Times New Roman" w:hAnsi="Times New Roman"/>
                <w:noProof/>
                <w:sz w:val="28"/>
                <w:szCs w:val="28"/>
                <w:lang w:eastAsia="ru-RU"/>
              </w:rPr>
              <w:t>ого</w:t>
            </w:r>
            <w:r w:rsidR="001A2E62" w:rsidRPr="00364852">
              <w:rPr>
                <w:rStyle w:val="af6"/>
                <w:rFonts w:ascii="Times New Roman" w:hAnsi="Times New Roman"/>
                <w:noProof/>
                <w:sz w:val="28"/>
                <w:szCs w:val="28"/>
                <w:lang w:eastAsia="ru-RU"/>
              </w:rPr>
              <w:t xml:space="preserve"> язык</w:t>
            </w:r>
            <w:r w:rsidR="00BB385D">
              <w:rPr>
                <w:rStyle w:val="af6"/>
                <w:rFonts w:ascii="Times New Roman" w:hAnsi="Times New Roman"/>
                <w:noProof/>
                <w:sz w:val="28"/>
                <w:szCs w:val="28"/>
                <w:lang w:eastAsia="ru-RU"/>
              </w:rPr>
              <w:t>а</w:t>
            </w:r>
            <w:r w:rsidR="001A2E62" w:rsidRPr="00364852">
              <w:rPr>
                <w:rStyle w:val="af6"/>
                <w:rFonts w:ascii="Times New Roman" w:hAnsi="Times New Roman"/>
                <w:noProof/>
                <w:sz w:val="28"/>
                <w:szCs w:val="28"/>
                <w:lang w:eastAsia="ru-RU"/>
              </w:rPr>
              <w:t xml:space="preserve"> </w:t>
            </w:r>
            <w:r w:rsidR="001A2E62">
              <w:rPr>
                <w:rStyle w:val="af6"/>
                <w:rFonts w:ascii="Times New Roman" w:hAnsi="Times New Roman"/>
                <w:noProof/>
                <w:sz w:val="28"/>
                <w:szCs w:val="28"/>
                <w:lang w:eastAsia="ru-RU"/>
              </w:rPr>
              <w:t xml:space="preserve">           </w:t>
            </w:r>
          </w:hyperlink>
        </w:p>
        <w:p w:rsidR="001A2E62" w:rsidRPr="00364852" w:rsidRDefault="00D93889" w:rsidP="001A2E62">
          <w:pPr>
            <w:pStyle w:val="15"/>
            <w:tabs>
              <w:tab w:val="right" w:leader="dot" w:pos="9344"/>
            </w:tabs>
            <w:spacing w:line="240" w:lineRule="auto"/>
            <w:rPr>
              <w:rFonts w:ascii="Times New Roman" w:eastAsiaTheme="minorEastAsia" w:hAnsi="Times New Roman"/>
              <w:noProof/>
              <w:sz w:val="28"/>
              <w:szCs w:val="28"/>
              <w:lang w:eastAsia="ru-RU"/>
            </w:rPr>
          </w:pPr>
          <w:hyperlink w:anchor="_Toc422741468" w:history="1">
            <w:r w:rsidR="001A2E62" w:rsidRPr="00364852">
              <w:rPr>
                <w:rStyle w:val="af6"/>
                <w:rFonts w:ascii="Times New Roman" w:hAnsi="Times New Roman"/>
                <w:noProof/>
                <w:sz w:val="28"/>
                <w:szCs w:val="28"/>
                <w:lang w:eastAsia="ru-RU"/>
              </w:rPr>
              <w:t>Пояснительная записка</w:t>
            </w:r>
            <w:r w:rsidR="001A2E62" w:rsidRPr="00364852">
              <w:rPr>
                <w:rFonts w:ascii="Times New Roman" w:hAnsi="Times New Roman"/>
                <w:noProof/>
                <w:webHidden/>
                <w:sz w:val="28"/>
                <w:szCs w:val="28"/>
              </w:rPr>
              <w:tab/>
            </w:r>
            <w:r w:rsidRPr="00364852">
              <w:rPr>
                <w:rFonts w:ascii="Times New Roman" w:hAnsi="Times New Roman"/>
                <w:noProof/>
                <w:webHidden/>
                <w:sz w:val="28"/>
                <w:szCs w:val="28"/>
              </w:rPr>
              <w:fldChar w:fldCharType="begin"/>
            </w:r>
            <w:r w:rsidR="001A2E62" w:rsidRPr="00364852">
              <w:rPr>
                <w:rFonts w:ascii="Times New Roman" w:hAnsi="Times New Roman"/>
                <w:noProof/>
                <w:webHidden/>
                <w:sz w:val="28"/>
                <w:szCs w:val="28"/>
              </w:rPr>
              <w:instrText xml:space="preserve"> PAGEREF _Toc422741468 \h </w:instrText>
            </w:r>
            <w:r w:rsidRPr="00364852">
              <w:rPr>
                <w:rFonts w:ascii="Times New Roman" w:hAnsi="Times New Roman"/>
                <w:noProof/>
                <w:webHidden/>
                <w:sz w:val="28"/>
                <w:szCs w:val="28"/>
              </w:rPr>
            </w:r>
            <w:r w:rsidRPr="00364852">
              <w:rPr>
                <w:rFonts w:ascii="Times New Roman" w:hAnsi="Times New Roman"/>
                <w:noProof/>
                <w:webHidden/>
                <w:sz w:val="28"/>
                <w:szCs w:val="28"/>
              </w:rPr>
              <w:fldChar w:fldCharType="separate"/>
            </w:r>
            <w:r w:rsidR="001A2E62">
              <w:rPr>
                <w:rFonts w:ascii="Times New Roman" w:hAnsi="Times New Roman"/>
                <w:noProof/>
                <w:webHidden/>
                <w:sz w:val="28"/>
                <w:szCs w:val="28"/>
              </w:rPr>
              <w:t>3</w:t>
            </w:r>
            <w:r w:rsidRPr="00364852">
              <w:rPr>
                <w:rFonts w:ascii="Times New Roman" w:hAnsi="Times New Roman"/>
                <w:noProof/>
                <w:webHidden/>
                <w:sz w:val="28"/>
                <w:szCs w:val="28"/>
              </w:rPr>
              <w:fldChar w:fldCharType="end"/>
            </w:r>
          </w:hyperlink>
        </w:p>
        <w:p w:rsidR="001A2E62" w:rsidRPr="00364852" w:rsidRDefault="00D93889" w:rsidP="00556768">
          <w:pPr>
            <w:pStyle w:val="27"/>
            <w:rPr>
              <w:rFonts w:eastAsiaTheme="minorEastAsia"/>
            </w:rPr>
          </w:pPr>
          <w:hyperlink w:anchor="_Toc422741469" w:history="1">
            <w:r w:rsidR="001A2E62">
              <w:t>Основное</w:t>
            </w:r>
            <w:r w:rsidR="00BB385D">
              <w:rPr>
                <w:rStyle w:val="af6"/>
              </w:rPr>
              <w:t xml:space="preserve"> содержание</w:t>
            </w:r>
            <w:r w:rsidR="001A2E62" w:rsidRPr="00364852">
              <w:rPr>
                <w:webHidden/>
              </w:rPr>
              <w:tab/>
            </w:r>
            <w:r w:rsidR="001A2E62">
              <w:rPr>
                <w:webHidden/>
              </w:rPr>
              <w:t xml:space="preserve"> </w:t>
            </w:r>
          </w:hyperlink>
          <w:r w:rsidR="001A2E62" w:rsidRPr="001A2E62">
            <w:t>10</w:t>
          </w:r>
        </w:p>
        <w:p w:rsidR="001A2E62" w:rsidRPr="00556768" w:rsidRDefault="00D93889" w:rsidP="00556768">
          <w:pPr>
            <w:pStyle w:val="27"/>
            <w:rPr>
              <w:rFonts w:eastAsiaTheme="minorEastAsia"/>
            </w:rPr>
          </w:pPr>
          <w:hyperlink w:anchor="_Toc422741505" w:history="1">
            <w:r w:rsidR="001A2E62" w:rsidRPr="00556768">
              <w:rPr>
                <w:rStyle w:val="af6"/>
              </w:rPr>
              <w:t>Образовательные сайты и электронные адреса</w:t>
            </w:r>
            <w:r w:rsidR="001A2E62" w:rsidRPr="00556768">
              <w:rPr>
                <w:webHidden/>
              </w:rPr>
              <w:tab/>
            </w:r>
            <w:r w:rsidRPr="00556768">
              <w:rPr>
                <w:webHidden/>
              </w:rPr>
              <w:fldChar w:fldCharType="begin"/>
            </w:r>
            <w:r w:rsidR="001A2E62" w:rsidRPr="00556768">
              <w:rPr>
                <w:webHidden/>
              </w:rPr>
              <w:instrText xml:space="preserve"> PAGEREF _Toc422741505 \h </w:instrText>
            </w:r>
            <w:r w:rsidRPr="00556768">
              <w:rPr>
                <w:webHidden/>
              </w:rPr>
            </w:r>
            <w:r w:rsidRPr="00556768">
              <w:rPr>
                <w:webHidden/>
              </w:rPr>
              <w:fldChar w:fldCharType="separate"/>
            </w:r>
            <w:r w:rsidR="001A2E62" w:rsidRPr="00556768">
              <w:rPr>
                <w:webHidden/>
              </w:rPr>
              <w:t>1</w:t>
            </w:r>
            <w:r w:rsidRPr="00556768">
              <w:rPr>
                <w:webHidden/>
              </w:rPr>
              <w:fldChar w:fldCharType="end"/>
            </w:r>
          </w:hyperlink>
          <w:r w:rsidR="00556768" w:rsidRPr="00556768">
            <w:t>4</w:t>
          </w:r>
        </w:p>
        <w:p w:rsidR="001A2E62" w:rsidRPr="00364852" w:rsidRDefault="00D93889" w:rsidP="001A2E62">
          <w:pPr>
            <w:rPr>
              <w:rFonts w:ascii="Times New Roman" w:hAnsi="Times New Roman"/>
              <w:sz w:val="28"/>
              <w:szCs w:val="28"/>
            </w:rPr>
          </w:pPr>
          <w:r w:rsidRPr="00364852">
            <w:rPr>
              <w:rFonts w:ascii="Times New Roman" w:hAnsi="Times New Roman"/>
              <w:sz w:val="28"/>
              <w:szCs w:val="28"/>
            </w:rPr>
            <w:fldChar w:fldCharType="end"/>
          </w:r>
        </w:p>
      </w:sdtContent>
    </w:sdt>
    <w:p w:rsidR="001A2E62" w:rsidRPr="00F5787E" w:rsidRDefault="001A2E62" w:rsidP="00F5787E">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p>
    <w:p w:rsidR="007B799F" w:rsidRDefault="007B799F"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A2E62" w:rsidRDefault="001A2E62" w:rsidP="00164BBB">
      <w:pPr>
        <w:spacing w:after="0" w:line="360" w:lineRule="auto"/>
        <w:jc w:val="center"/>
        <w:rPr>
          <w:rFonts w:ascii="Times New Roman" w:hAnsi="Times New Roman"/>
          <w:b/>
          <w:sz w:val="40"/>
          <w:szCs w:val="40"/>
        </w:rPr>
      </w:pPr>
    </w:p>
    <w:p w:rsidR="001434C5" w:rsidRPr="00364852" w:rsidRDefault="001434C5" w:rsidP="001434C5">
      <w:pPr>
        <w:pStyle w:val="1"/>
        <w:jc w:val="center"/>
        <w:rPr>
          <w:rFonts w:ascii="Times New Roman" w:eastAsiaTheme="minorEastAsia" w:hAnsi="Times New Roman" w:cs="Times New Roman"/>
          <w:color w:val="auto"/>
        </w:rPr>
      </w:pPr>
      <w:bookmarkStart w:id="3" w:name="_Toc422741467"/>
      <w:r w:rsidRPr="00364852">
        <w:rPr>
          <w:rFonts w:ascii="Times New Roman" w:eastAsiaTheme="minorEastAsia" w:hAnsi="Times New Roman" w:cs="Times New Roman"/>
          <w:color w:val="auto"/>
        </w:rPr>
        <w:lastRenderedPageBreak/>
        <w:t xml:space="preserve">Примерная программа </w:t>
      </w:r>
      <w:r w:rsidR="00885889">
        <w:rPr>
          <w:rFonts w:ascii="Times New Roman" w:eastAsiaTheme="minorEastAsia" w:hAnsi="Times New Roman" w:cs="Times New Roman"/>
          <w:color w:val="auto"/>
        </w:rPr>
        <w:t xml:space="preserve">по изучению </w:t>
      </w:r>
      <w:r>
        <w:rPr>
          <w:rFonts w:ascii="Times New Roman" w:eastAsiaTheme="minorEastAsia" w:hAnsi="Times New Roman" w:cs="Times New Roman"/>
          <w:color w:val="auto"/>
        </w:rPr>
        <w:t xml:space="preserve"> </w:t>
      </w:r>
      <w:r>
        <w:rPr>
          <w:rFonts w:ascii="Times New Roman" w:eastAsiaTheme="minorEastAsia" w:hAnsi="Times New Roman" w:cs="Times New Roman"/>
          <w:color w:val="auto"/>
        </w:rPr>
        <w:br/>
      </w:r>
      <w:r w:rsidR="00885889">
        <w:rPr>
          <w:rFonts w:ascii="Times New Roman" w:eastAsiaTheme="minorEastAsia" w:hAnsi="Times New Roman" w:cs="Times New Roman"/>
          <w:color w:val="auto"/>
        </w:rPr>
        <w:t>к</w:t>
      </w:r>
      <w:r w:rsidRPr="00364852">
        <w:rPr>
          <w:rFonts w:ascii="Times New Roman" w:eastAsiaTheme="minorEastAsia" w:hAnsi="Times New Roman" w:cs="Times New Roman"/>
          <w:color w:val="auto"/>
        </w:rPr>
        <w:t>рымскотатарск</w:t>
      </w:r>
      <w:r w:rsidR="00885889">
        <w:rPr>
          <w:rFonts w:ascii="Times New Roman" w:eastAsiaTheme="minorEastAsia" w:hAnsi="Times New Roman" w:cs="Times New Roman"/>
          <w:color w:val="auto"/>
        </w:rPr>
        <w:t>ого</w:t>
      </w:r>
      <w:r w:rsidRPr="00364852">
        <w:rPr>
          <w:rFonts w:ascii="Times New Roman" w:eastAsiaTheme="minorEastAsia" w:hAnsi="Times New Roman" w:cs="Times New Roman"/>
          <w:color w:val="auto"/>
        </w:rPr>
        <w:t xml:space="preserve"> язык</w:t>
      </w:r>
      <w:r w:rsidR="00885889">
        <w:rPr>
          <w:rFonts w:ascii="Times New Roman" w:eastAsiaTheme="minorEastAsia" w:hAnsi="Times New Roman" w:cs="Times New Roman"/>
          <w:color w:val="auto"/>
        </w:rPr>
        <w:t>а</w:t>
      </w:r>
      <w:del w:id="4" w:author="Морякова " w:date="2015-07-23T15:16:00Z">
        <w:r w:rsidRPr="00364852" w:rsidDel="0083730F">
          <w:rPr>
            <w:rFonts w:ascii="Times New Roman" w:eastAsiaTheme="minorEastAsia" w:hAnsi="Times New Roman" w:cs="Times New Roman"/>
            <w:color w:val="auto"/>
          </w:rPr>
          <w:delText xml:space="preserve"> </w:delText>
        </w:r>
      </w:del>
      <w:r>
        <w:rPr>
          <w:rFonts w:ascii="Times New Roman" w:eastAsiaTheme="minorEastAsia" w:hAnsi="Times New Roman" w:cs="Times New Roman"/>
          <w:color w:val="auto"/>
        </w:rPr>
        <w:br/>
      </w:r>
      <w:bookmarkEnd w:id="3"/>
    </w:p>
    <w:p w:rsidR="001434C5" w:rsidRDefault="001434C5" w:rsidP="00A43916">
      <w:pPr>
        <w:spacing w:after="0" w:line="240" w:lineRule="auto"/>
        <w:jc w:val="center"/>
        <w:rPr>
          <w:rFonts w:ascii="Times New Roman" w:eastAsia="Times New Roman" w:hAnsi="Times New Roman" w:cs="Times New Roman"/>
          <w:b/>
          <w:bCs/>
          <w:sz w:val="32"/>
          <w:szCs w:val="32"/>
        </w:rPr>
      </w:pPr>
    </w:p>
    <w:p w:rsidR="00A43916" w:rsidRPr="00A43916" w:rsidRDefault="00A43916" w:rsidP="00A43916">
      <w:pPr>
        <w:spacing w:after="0" w:line="240" w:lineRule="auto"/>
        <w:jc w:val="center"/>
        <w:rPr>
          <w:rFonts w:ascii="Times New Roman" w:eastAsia="Times New Roman" w:hAnsi="Times New Roman" w:cs="Times New Roman"/>
          <w:sz w:val="28"/>
          <w:szCs w:val="28"/>
        </w:rPr>
      </w:pPr>
      <w:r w:rsidRPr="00A43916">
        <w:rPr>
          <w:rFonts w:ascii="Times New Roman" w:eastAsia="Times New Roman" w:hAnsi="Times New Roman" w:cs="Times New Roman"/>
          <w:b/>
          <w:bCs/>
          <w:sz w:val="32"/>
          <w:szCs w:val="32"/>
        </w:rPr>
        <w:t>Пояснительная записка</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Проблема взаимодействия ребенка с социумом актуальна для всех государств и регионов, но в условиях поликультурности и полилингвизма населения она приобретает особую значимость.</w:t>
      </w:r>
      <w:r w:rsidR="002578D9">
        <w:rPr>
          <w:rFonts w:ascii="Times New Roman" w:eastAsia="Times New Roman" w:hAnsi="Times New Roman" w:cs="Times New Roman"/>
          <w:sz w:val="28"/>
          <w:szCs w:val="28"/>
        </w:rPr>
        <w:t xml:space="preserve"> </w:t>
      </w:r>
      <w:r w:rsidRPr="00A43916">
        <w:rPr>
          <w:rFonts w:ascii="Times New Roman" w:eastAsia="Times New Roman" w:hAnsi="Times New Roman" w:cs="Times New Roman"/>
          <w:sz w:val="28"/>
          <w:szCs w:val="28"/>
        </w:rPr>
        <w:t>Одной из первоочередных задач современной образовательной политики выступает формирование этнической</w:t>
      </w:r>
      <w:proofErr w:type="gramStart"/>
      <w:r w:rsidRPr="00A43916">
        <w:rPr>
          <w:rFonts w:ascii="Times New Roman" w:eastAsia="Times New Roman" w:hAnsi="Times New Roman" w:cs="Times New Roman"/>
          <w:sz w:val="28"/>
          <w:szCs w:val="28"/>
        </w:rPr>
        <w:t xml:space="preserve"> ,</w:t>
      </w:r>
      <w:proofErr w:type="gramEnd"/>
      <w:r w:rsidRPr="00A43916">
        <w:rPr>
          <w:rFonts w:ascii="Times New Roman" w:eastAsia="Times New Roman" w:hAnsi="Times New Roman" w:cs="Times New Roman"/>
          <w:sz w:val="28"/>
          <w:szCs w:val="28"/>
        </w:rPr>
        <w:t xml:space="preserve"> языковой и конфессиональной толерантности, воспитание у детей  дошкольного возрастатаких важнейших человеческих качеств как уважение иных культур,языков,взглядов.  В условиях современной </w:t>
      </w:r>
      <w:r w:rsidR="004853D9">
        <w:rPr>
          <w:rFonts w:ascii="Times New Roman" w:eastAsia="Times New Roman" w:hAnsi="Times New Roman" w:cs="Times New Roman"/>
          <w:sz w:val="28"/>
          <w:szCs w:val="28"/>
        </w:rPr>
        <w:t>образовательной  системы</w:t>
      </w:r>
      <w:r w:rsidRPr="00A43916">
        <w:rPr>
          <w:rFonts w:ascii="Times New Roman" w:eastAsia="Times New Roman" w:hAnsi="Times New Roman" w:cs="Times New Roman"/>
          <w:sz w:val="28"/>
          <w:szCs w:val="28"/>
        </w:rPr>
        <w:t xml:space="preserve">, где одновременно детьми </w:t>
      </w:r>
      <w:proofErr w:type="gramStart"/>
      <w:r w:rsidRPr="00A43916">
        <w:rPr>
          <w:rFonts w:ascii="Times New Roman" w:eastAsia="Times New Roman" w:hAnsi="Times New Roman" w:cs="Times New Roman"/>
          <w:sz w:val="28"/>
          <w:szCs w:val="28"/>
        </w:rPr>
        <w:t>могут  изучаться несколько языков актуальной является</w:t>
      </w:r>
      <w:proofErr w:type="gramEnd"/>
      <w:r w:rsidRPr="00A43916">
        <w:rPr>
          <w:rFonts w:ascii="Times New Roman" w:eastAsia="Times New Roman" w:hAnsi="Times New Roman" w:cs="Times New Roman"/>
          <w:sz w:val="28"/>
          <w:szCs w:val="28"/>
        </w:rPr>
        <w:t xml:space="preserve"> проблема формирования личности в условиях многоязычия.</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В современном обществе в системе дошкольного образования ни у кого не возникает сомнений в необходимости изучения детьми второго языка. Под вторым языком мы понимаем любой неродной язык, который ребенок усваивает в естественных языковых условиях в семье или в процессе обучения и общения с педагогом в детском саду. </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Важнейшими факторами, позволяющими успешно решать задачи формирования личности в условиях многоязычия, являются: </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пластичность головного мозга ребенка; </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сензитивность к восприятию явлений языка и речи в дошкольном возрасте; </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развитие сенсорных способностей и чувства языка; </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большой объем механической памяти, а также необыкновенная артикуляционная гибкость, которая дает возможность ребенку точно подражать и воспроизводить звуки и слова иного языка.</w:t>
      </w:r>
    </w:p>
    <w:p w:rsidR="00A43916" w:rsidRPr="00A43916" w:rsidRDefault="00A43916" w:rsidP="00A43916">
      <w:pPr>
        <w:snapToGrid w:val="0"/>
        <w:spacing w:after="0" w:line="240" w:lineRule="auto"/>
        <w:ind w:firstLine="54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Ученые-психологи, педагоги считают, что особое значение приобретает создание мотивации речевой деятельности ребенка, которая основывается на базовых потребностях детей этого возраста. В целом, раннее обучение неродному языку несет в себе огромный педагогический потенциал как в плане языкового, так и общего развития детей.</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b/>
          <w:bCs/>
          <w:sz w:val="28"/>
          <w:szCs w:val="28"/>
        </w:rPr>
        <w:t xml:space="preserve">        </w:t>
      </w:r>
      <w:r w:rsidRPr="00A43916">
        <w:rPr>
          <w:rFonts w:ascii="Times New Roman" w:eastAsia="Times New Roman" w:hAnsi="Times New Roman" w:cs="Times New Roman"/>
          <w:b/>
          <w:bCs/>
          <w:sz w:val="28"/>
          <w:szCs w:val="28"/>
        </w:rPr>
        <w:br/>
        <w:t xml:space="preserve">          Цель</w:t>
      </w:r>
      <w:r w:rsidRPr="00A43916">
        <w:rPr>
          <w:rFonts w:ascii="Times New Roman" w:eastAsia="Times New Roman" w:hAnsi="Times New Roman" w:cs="Times New Roman"/>
          <w:b/>
          <w:sz w:val="28"/>
          <w:szCs w:val="28"/>
        </w:rPr>
        <w:t xml:space="preserve">  программы</w:t>
      </w:r>
      <w:r w:rsidRPr="00A43916">
        <w:rPr>
          <w:rFonts w:ascii="Times New Roman" w:eastAsia="Times New Roman" w:hAnsi="Times New Roman" w:cs="Times New Roman"/>
          <w:sz w:val="28"/>
          <w:szCs w:val="28"/>
        </w:rPr>
        <w:t xml:space="preserve"> предполагает формирование </w:t>
      </w:r>
      <w:r w:rsidRPr="00A43916">
        <w:rPr>
          <w:rFonts w:ascii="Times New Roman" w:eastAsia="Times New Roman" w:hAnsi="Times New Roman" w:cs="Times New Roman"/>
          <w:bCs/>
          <w:sz w:val="28"/>
          <w:szCs w:val="28"/>
        </w:rPr>
        <w:t>элементарных</w:t>
      </w:r>
      <w:r w:rsidRPr="00A43916">
        <w:rPr>
          <w:rFonts w:ascii="Times New Roman" w:eastAsia="Times New Roman" w:hAnsi="Times New Roman" w:cs="Times New Roman"/>
          <w:sz w:val="28"/>
          <w:szCs w:val="28"/>
        </w:rPr>
        <w:t xml:space="preserve"> навыков общения</w:t>
      </w:r>
      <w:r w:rsidRPr="00A43916">
        <w:rPr>
          <w:rFonts w:ascii="Times New Roman" w:eastAsia="Times New Roman" w:hAnsi="Times New Roman" w:cs="Times New Roman"/>
          <w:bCs/>
          <w:sz w:val="28"/>
          <w:szCs w:val="28"/>
        </w:rPr>
        <w:t xml:space="preserve"> на крымскотатарском языке у детей дошкольного возраста.  Предлагаемая п</w:t>
      </w:r>
      <w:r w:rsidRPr="00A43916">
        <w:rPr>
          <w:rFonts w:ascii="Times New Roman" w:eastAsia="Times New Roman" w:hAnsi="Times New Roman" w:cs="Times New Roman"/>
          <w:sz w:val="28"/>
          <w:szCs w:val="28"/>
        </w:rPr>
        <w:t xml:space="preserve">рограмма рассчитана на 3 года обучения и направлена на поэтапное формирование и развитие элементарных навыков устной речи у детей дошкольного возраста. Программа расчитана на детей 4-7 лет, изучающих крымскотатарский язык в детском саду. </w:t>
      </w:r>
      <w:r w:rsidRPr="00A43916">
        <w:rPr>
          <w:rFonts w:ascii="Times New Roman" w:eastAsia="Times New Roman" w:hAnsi="Times New Roman" w:cs="Times New Roman"/>
          <w:bCs/>
          <w:sz w:val="28"/>
          <w:szCs w:val="28"/>
        </w:rPr>
        <w:t>Она</w:t>
      </w:r>
      <w:r w:rsidRPr="00A43916">
        <w:rPr>
          <w:rFonts w:ascii="Times New Roman" w:eastAsia="Times New Roman" w:hAnsi="Times New Roman" w:cs="Times New Roman"/>
          <w:sz w:val="28"/>
          <w:szCs w:val="28"/>
        </w:rPr>
        <w:t xml:space="preserve"> строится на основе преемственности по отношению</w:t>
      </w:r>
      <w:r w:rsidRPr="00A43916">
        <w:rPr>
          <w:rFonts w:ascii="Times New Roman" w:eastAsia="Times New Roman" w:hAnsi="Times New Roman" w:cs="Times New Roman"/>
          <w:bCs/>
          <w:sz w:val="28"/>
          <w:szCs w:val="28"/>
        </w:rPr>
        <w:t xml:space="preserve"> к целям и</w:t>
      </w:r>
      <w:r w:rsidRPr="00A43916">
        <w:rPr>
          <w:rFonts w:ascii="Times New Roman" w:eastAsia="Times New Roman" w:hAnsi="Times New Roman" w:cs="Times New Roman"/>
          <w:sz w:val="28"/>
          <w:szCs w:val="28"/>
        </w:rPr>
        <w:t xml:space="preserve"> задачам воспитательно-</w:t>
      </w:r>
      <w:r w:rsidRPr="00A43916">
        <w:rPr>
          <w:rFonts w:ascii="Times New Roman" w:eastAsia="Times New Roman" w:hAnsi="Times New Roman" w:cs="Times New Roman"/>
          <w:sz w:val="28"/>
          <w:szCs w:val="28"/>
        </w:rPr>
        <w:lastRenderedPageBreak/>
        <w:t xml:space="preserve">образовательного процесса, заложенных в детском саду с учетом методических принципов.  </w:t>
      </w:r>
    </w:p>
    <w:p w:rsidR="00A43916" w:rsidRPr="00A43916" w:rsidRDefault="00A43916" w:rsidP="00A43916">
      <w:pPr>
        <w:autoSpaceDE w:val="0"/>
        <w:spacing w:after="0" w:line="240" w:lineRule="auto"/>
        <w:jc w:val="both"/>
        <w:rPr>
          <w:rFonts w:ascii="Times New Roman" w:eastAsia="Times New Roman" w:hAnsi="Times New Roman" w:cs="Times New Roman"/>
          <w:b/>
          <w:bCs/>
          <w:i/>
          <w:sz w:val="28"/>
          <w:szCs w:val="28"/>
        </w:rPr>
      </w:pPr>
      <w:r w:rsidRPr="00A43916">
        <w:rPr>
          <w:rFonts w:ascii="Times New Roman" w:eastAsia="Times New Roman" w:hAnsi="Times New Roman" w:cs="Times New Roman"/>
          <w:sz w:val="28"/>
          <w:szCs w:val="28"/>
        </w:rPr>
        <w:t>В соответствии с Федеральным государственным образовательным стандартом дошкольного образовани</w:t>
      </w:r>
      <w:bookmarkStart w:id="5" w:name="nazad3"/>
      <w:bookmarkEnd w:id="5"/>
      <w:r w:rsidRPr="00A43916">
        <w:rPr>
          <w:rFonts w:ascii="Times New Roman" w:eastAsia="Times New Roman" w:hAnsi="Times New Roman" w:cs="Times New Roman"/>
          <w:sz w:val="28"/>
          <w:szCs w:val="28"/>
        </w:rPr>
        <w:t xml:space="preserve">я обучение детей второму  языку в дошкольном образовательном учреждении может осуществляться либо в рамках основной образовательной программы </w:t>
      </w:r>
      <w:r w:rsidRPr="00A43916">
        <w:rPr>
          <w:rFonts w:ascii="Times New Roman" w:eastAsia="Times New Roman" w:hAnsi="Times New Roman" w:cs="Times New Roman"/>
          <w:sz w:val="26"/>
          <w:szCs w:val="26"/>
        </w:rPr>
        <w:t>–</w:t>
      </w:r>
      <w:r w:rsidRPr="00A43916">
        <w:rPr>
          <w:rFonts w:ascii="Times New Roman" w:eastAsia="Times New Roman" w:hAnsi="Times New Roman" w:cs="Times New Roman"/>
          <w:sz w:val="28"/>
          <w:szCs w:val="28"/>
        </w:rPr>
        <w:t xml:space="preserve"> в ее части, формируемой участниками образовательных отношений, либо в рамках оказания дополнительных образовательных услуг</w:t>
      </w:r>
      <w:r w:rsidRPr="00A43916">
        <w:rPr>
          <w:rFonts w:ascii="Times New Roman" w:eastAsia="Times New Roman" w:hAnsi="Times New Roman" w:cs="Times New Roman"/>
          <w:b/>
          <w:i/>
          <w:sz w:val="28"/>
          <w:szCs w:val="28"/>
        </w:rPr>
        <w:t>.</w:t>
      </w:r>
    </w:p>
    <w:p w:rsidR="00A43916" w:rsidRPr="00A43916" w:rsidRDefault="00A43916" w:rsidP="00A43916">
      <w:pPr>
        <w:autoSpaceDE w:val="0"/>
        <w:autoSpaceDN w:val="0"/>
        <w:adjustRightInd w:val="0"/>
        <w:spacing w:after="0" w:line="240" w:lineRule="auto"/>
        <w:rPr>
          <w:rFonts w:ascii="Times New Roman" w:eastAsia="Times New Roman" w:hAnsi="Times New Roman" w:cs="Times New Roman"/>
          <w:b/>
          <w:bCs/>
          <w:color w:val="000000"/>
          <w:sz w:val="28"/>
          <w:szCs w:val="28"/>
        </w:rPr>
      </w:pPr>
      <w:r w:rsidRPr="00A43916">
        <w:rPr>
          <w:rFonts w:ascii="Times New Roman" w:eastAsia="Times New Roman" w:hAnsi="Times New Roman" w:cs="Times New Roman"/>
          <w:color w:val="000000"/>
          <w:sz w:val="28"/>
          <w:szCs w:val="28"/>
        </w:rPr>
        <w:t xml:space="preserve">       </w:t>
      </w:r>
      <w:r w:rsidRPr="00A43916">
        <w:rPr>
          <w:rFonts w:ascii="Times New Roman" w:eastAsia="Times New Roman" w:hAnsi="Times New Roman" w:cs="Times New Roman"/>
          <w:sz w:val="28"/>
          <w:szCs w:val="28"/>
        </w:rPr>
        <w:t xml:space="preserve">Программа  предполагает  70 занятий в год (по 2 занятия  в неделю). Длительность занятий от 15, 20 и  30 минут (в соответствии с СанПиН </w:t>
      </w:r>
      <w:r w:rsidRPr="00A43916">
        <w:rPr>
          <w:rFonts w:ascii="Times New Roman" w:eastAsia="Times New Roman" w:hAnsi="Times New Roman" w:cs="Times New Roman"/>
          <w:sz w:val="24"/>
          <w:szCs w:val="24"/>
        </w:rPr>
        <w:t>2.4.1.3049-13</w:t>
      </w:r>
      <w:r w:rsidRPr="00A43916">
        <w:rPr>
          <w:rFonts w:ascii="Times New Roman" w:eastAsia="Times New Roman" w:hAnsi="Times New Roman" w:cs="Times New Roman"/>
          <w:sz w:val="28"/>
          <w:szCs w:val="28"/>
        </w:rPr>
        <w:t>). Процесс обучения осуществляется по учебно-тематическому плану,  определяющему количество и содержание образовательной деятельности в месяц.</w:t>
      </w:r>
      <w:r w:rsidRPr="00A43916">
        <w:rPr>
          <w:rFonts w:ascii="Times New Roman" w:eastAsia="Times New Roman" w:hAnsi="Times New Roman" w:cs="Times New Roman"/>
          <w:b/>
          <w:bCs/>
          <w:color w:val="000000"/>
          <w:sz w:val="28"/>
          <w:szCs w:val="28"/>
        </w:rPr>
        <w:t xml:space="preserve"> </w:t>
      </w:r>
    </w:p>
    <w:p w:rsidR="00A43916" w:rsidRPr="00A43916" w:rsidRDefault="00A43916" w:rsidP="00A43916">
      <w:pPr>
        <w:autoSpaceDE w:val="0"/>
        <w:autoSpaceDN w:val="0"/>
        <w:adjustRightInd w:val="0"/>
        <w:spacing w:after="0" w:line="240" w:lineRule="auto"/>
        <w:rPr>
          <w:rFonts w:ascii="Times New Roman" w:eastAsia="Times New Roman" w:hAnsi="Times New Roman" w:cs="Times New Roman"/>
          <w:b/>
          <w:bCs/>
          <w:color w:val="000000"/>
          <w:sz w:val="28"/>
          <w:szCs w:val="28"/>
        </w:rPr>
      </w:pPr>
      <w:r w:rsidRPr="00A43916">
        <w:rPr>
          <w:rFonts w:ascii="Times New Roman" w:eastAsia="Times New Roman" w:hAnsi="Times New Roman" w:cs="Times New Roman"/>
          <w:b/>
          <w:bCs/>
          <w:color w:val="000000"/>
          <w:sz w:val="28"/>
          <w:szCs w:val="28"/>
        </w:rPr>
        <w:t xml:space="preserve">              </w:t>
      </w:r>
    </w:p>
    <w:p w:rsidR="00A43916" w:rsidRPr="004E2398" w:rsidRDefault="00A43916" w:rsidP="00A43916">
      <w:pPr>
        <w:autoSpaceDE w:val="0"/>
        <w:autoSpaceDN w:val="0"/>
        <w:adjustRightInd w:val="0"/>
        <w:spacing w:after="0" w:line="240" w:lineRule="auto"/>
        <w:rPr>
          <w:rFonts w:ascii="Times New Roman" w:eastAsia="Times New Roman" w:hAnsi="Times New Roman" w:cs="Times New Roman"/>
          <w:color w:val="000000"/>
          <w:sz w:val="28"/>
          <w:szCs w:val="28"/>
        </w:rPr>
      </w:pPr>
      <w:r w:rsidRPr="00A43916">
        <w:rPr>
          <w:rFonts w:ascii="Times New Roman" w:eastAsia="Times New Roman" w:hAnsi="Times New Roman" w:cs="Times New Roman"/>
          <w:b/>
          <w:bCs/>
          <w:color w:val="000000"/>
          <w:sz w:val="28"/>
          <w:szCs w:val="28"/>
        </w:rPr>
        <w:t xml:space="preserve">         </w:t>
      </w:r>
      <w:r w:rsidRPr="004E2398">
        <w:rPr>
          <w:rFonts w:ascii="Times New Roman" w:eastAsia="Times New Roman" w:hAnsi="Times New Roman" w:cs="Times New Roman"/>
          <w:b/>
          <w:bCs/>
          <w:color w:val="000000"/>
          <w:sz w:val="28"/>
          <w:szCs w:val="28"/>
        </w:rPr>
        <w:t xml:space="preserve">Возрастная характеристика речевого развития  детей 4-5 лет </w:t>
      </w:r>
    </w:p>
    <w:p w:rsidR="00A43916" w:rsidRPr="004E2398" w:rsidRDefault="00A43916" w:rsidP="00A4391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A43916" w:rsidRPr="004E2398" w:rsidRDefault="00A43916" w:rsidP="00A4391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4E2398">
        <w:rPr>
          <w:rFonts w:ascii="Times New Roman" w:eastAsia="Times New Roman" w:hAnsi="Times New Roman" w:cs="Times New Roman"/>
          <w:color w:val="000000"/>
          <w:sz w:val="28"/>
          <w:szCs w:val="28"/>
        </w:rPr>
        <w:t xml:space="preserve">Изменяется содержание общения ребенка и взрослого. Оно выходит за пределы конкретной ситуации, в которой оказывается ребенок. Ведущим становится познавательный мотив. Информация, которую ребенок получает в процессе общения, может быть сложной и трудной для понимания, но она вызывает интерес. В речевом развитии детей 4-5 лет улучшается произношение звуков (кроме сонорных) и дикция. Речь становится предметом активности детей. Они удачно имитируют голоса животных, интонационно выделяют речь тех или иных персонажей. Интерес вызывают ритмическая структура речи, рифмы. Развивается грамматическая сторона речи. Дети занимаются словотворчеством на основе грамматических правил. Речь детей при взаимодействии друг с другом носит ситуативный характер, а при общении </w:t>
      </w:r>
      <w:proofErr w:type="gramStart"/>
      <w:r w:rsidRPr="004E2398">
        <w:rPr>
          <w:rFonts w:ascii="Times New Roman" w:eastAsia="Times New Roman" w:hAnsi="Times New Roman" w:cs="Times New Roman"/>
          <w:color w:val="000000"/>
          <w:sz w:val="28"/>
          <w:szCs w:val="28"/>
        </w:rPr>
        <w:t>со</w:t>
      </w:r>
      <w:proofErr w:type="gramEnd"/>
      <w:r w:rsidRPr="004E2398">
        <w:rPr>
          <w:rFonts w:ascii="Times New Roman" w:eastAsia="Times New Roman" w:hAnsi="Times New Roman" w:cs="Times New Roman"/>
          <w:color w:val="000000"/>
          <w:sz w:val="28"/>
          <w:szCs w:val="28"/>
        </w:rPr>
        <w:t xml:space="preserve"> взрослым становится внеситуативной. </w:t>
      </w:r>
    </w:p>
    <w:p w:rsidR="00A43916" w:rsidRPr="004E2398" w:rsidRDefault="00A43916" w:rsidP="00A43916">
      <w:pPr>
        <w:autoSpaceDE w:val="0"/>
        <w:autoSpaceDN w:val="0"/>
        <w:adjustRightInd w:val="0"/>
        <w:spacing w:after="0" w:line="240" w:lineRule="auto"/>
        <w:rPr>
          <w:rFonts w:ascii="Times New Roman" w:eastAsia="Times New Roman" w:hAnsi="Times New Roman" w:cs="Times New Roman"/>
          <w:b/>
          <w:bCs/>
          <w:color w:val="000000"/>
          <w:sz w:val="28"/>
          <w:szCs w:val="28"/>
        </w:rPr>
      </w:pPr>
      <w:r w:rsidRPr="004E2398">
        <w:rPr>
          <w:rFonts w:ascii="Times New Roman" w:eastAsia="Times New Roman" w:hAnsi="Times New Roman" w:cs="Times New Roman"/>
          <w:b/>
          <w:bCs/>
          <w:color w:val="000000"/>
          <w:sz w:val="28"/>
          <w:szCs w:val="28"/>
        </w:rPr>
        <w:t xml:space="preserve">               </w:t>
      </w:r>
    </w:p>
    <w:p w:rsidR="00A43916" w:rsidRPr="004E2398" w:rsidRDefault="00A43916" w:rsidP="00A43916">
      <w:pPr>
        <w:autoSpaceDE w:val="0"/>
        <w:autoSpaceDN w:val="0"/>
        <w:adjustRightInd w:val="0"/>
        <w:spacing w:after="0" w:line="240" w:lineRule="auto"/>
        <w:rPr>
          <w:rFonts w:ascii="Times New Roman" w:eastAsia="Times New Roman" w:hAnsi="Times New Roman" w:cs="Times New Roman"/>
          <w:color w:val="000000"/>
          <w:sz w:val="28"/>
          <w:szCs w:val="28"/>
        </w:rPr>
      </w:pPr>
      <w:r w:rsidRPr="004E2398">
        <w:rPr>
          <w:rFonts w:ascii="Times New Roman" w:eastAsia="Times New Roman" w:hAnsi="Times New Roman" w:cs="Times New Roman"/>
          <w:b/>
          <w:bCs/>
          <w:color w:val="000000"/>
          <w:sz w:val="28"/>
          <w:szCs w:val="28"/>
        </w:rPr>
        <w:t xml:space="preserve">             Возрастная характеристика речевого развития детей  5-6 лет </w:t>
      </w:r>
    </w:p>
    <w:p w:rsidR="00A43916" w:rsidRPr="004E2398" w:rsidRDefault="00A43916" w:rsidP="00A4391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A43916" w:rsidRPr="004E2398" w:rsidRDefault="00A43916" w:rsidP="00A4391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4E2398">
        <w:rPr>
          <w:rFonts w:ascii="Times New Roman" w:eastAsia="Times New Roman" w:hAnsi="Times New Roman" w:cs="Times New Roman"/>
          <w:color w:val="000000"/>
          <w:sz w:val="28"/>
          <w:szCs w:val="28"/>
        </w:rPr>
        <w:t xml:space="preserve">Общение детей выражается в свободном диалоге со сверстниками и взрослыми, выражении своих чувств и намерений с помощью речевых и неречевых (жестовых, мимических, пантомимических) средств. Продолжает совершенствоваться речь, в том числе ее звуковая сторона. Дети могут правильно воспроизводить шипящие, свистящие и сонорные звуки. Развивается фонематический слух, интонационная выразительность речи при чтении стихов в сюжетно-ролевой игре и в повседневной жизни. Совершенствуется грамматический строй речи. Дети используют все части речи, активно занимаются словотворчеством. Богаче становится лексика: активно используются синонимы и антонимы. Развивается связная речь: дети могут пересказывать, рассказывать по картинке, передавая не только главное, но и детали. </w:t>
      </w:r>
    </w:p>
    <w:p w:rsidR="00A43916" w:rsidRPr="004E2398" w:rsidRDefault="00A43916" w:rsidP="00A4391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A43916" w:rsidRPr="004E2398" w:rsidRDefault="00A43916" w:rsidP="00A43916">
      <w:pPr>
        <w:autoSpaceDE w:val="0"/>
        <w:autoSpaceDN w:val="0"/>
        <w:adjustRightInd w:val="0"/>
        <w:spacing w:after="0" w:line="240" w:lineRule="auto"/>
        <w:rPr>
          <w:rFonts w:ascii="Times New Roman" w:eastAsia="Times New Roman" w:hAnsi="Times New Roman" w:cs="Times New Roman"/>
          <w:b/>
          <w:bCs/>
          <w:color w:val="000000"/>
          <w:sz w:val="28"/>
          <w:szCs w:val="28"/>
        </w:rPr>
      </w:pPr>
      <w:r w:rsidRPr="004E2398">
        <w:rPr>
          <w:rFonts w:ascii="Times New Roman" w:eastAsia="Times New Roman" w:hAnsi="Times New Roman" w:cs="Times New Roman"/>
          <w:b/>
          <w:bCs/>
          <w:color w:val="000000"/>
          <w:sz w:val="28"/>
          <w:szCs w:val="28"/>
        </w:rPr>
        <w:t xml:space="preserve">                Возрастная характеристика речевого развития детей 6-7 лет </w:t>
      </w:r>
    </w:p>
    <w:p w:rsidR="00A43916" w:rsidRPr="004E2398" w:rsidRDefault="00A43916" w:rsidP="00A43916">
      <w:pPr>
        <w:autoSpaceDE w:val="0"/>
        <w:autoSpaceDN w:val="0"/>
        <w:adjustRightInd w:val="0"/>
        <w:spacing w:after="0" w:line="240" w:lineRule="auto"/>
        <w:rPr>
          <w:rFonts w:ascii="Times New Roman" w:eastAsia="Times New Roman" w:hAnsi="Times New Roman" w:cs="Times New Roman"/>
          <w:b/>
          <w:bCs/>
          <w:color w:val="000000"/>
          <w:sz w:val="28"/>
          <w:szCs w:val="28"/>
        </w:rPr>
      </w:pPr>
    </w:p>
    <w:p w:rsidR="00A43916" w:rsidRPr="004E2398" w:rsidRDefault="00A43916" w:rsidP="00A43916">
      <w:pPr>
        <w:autoSpaceDE w:val="0"/>
        <w:autoSpaceDN w:val="0"/>
        <w:adjustRightInd w:val="0"/>
        <w:spacing w:after="0" w:line="240" w:lineRule="auto"/>
        <w:jc w:val="both"/>
        <w:rPr>
          <w:rFonts w:ascii="Times New Roman" w:eastAsia="Times New Roman" w:hAnsi="Times New Roman" w:cs="Times New Roman"/>
          <w:b/>
          <w:bCs/>
          <w:sz w:val="28"/>
          <w:szCs w:val="28"/>
        </w:rPr>
      </w:pPr>
      <w:r w:rsidRPr="004E2398">
        <w:rPr>
          <w:rFonts w:ascii="Times New Roman" w:eastAsia="Times New Roman" w:hAnsi="Times New Roman" w:cs="Times New Roman"/>
          <w:color w:val="000000"/>
          <w:sz w:val="28"/>
          <w:szCs w:val="28"/>
        </w:rPr>
        <w:t xml:space="preserve">         </w:t>
      </w:r>
      <w:r w:rsidRPr="004E2398">
        <w:rPr>
          <w:rFonts w:ascii="Times New Roman" w:eastAsia="Times New Roman" w:hAnsi="Times New Roman" w:cs="Times New Roman"/>
          <w:sz w:val="28"/>
          <w:szCs w:val="28"/>
        </w:rPr>
        <w:t xml:space="preserve">Происходит активное развитие диалогической речи. Диалог детей приобретает характер скоординированных предметных и речевых действий. В недрах диалогического общения старших дошкольников зарождается и формируется новая форма речи - монолог. Дошкольник внимательно слушает рассказы родителей, что у них произошло на работе, живо интересуется тем, как они познакомились, при встрече с незнакомыми людьми спрашивают, кто это, есть ли у них дети и т.п. У детей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 </w:t>
      </w:r>
      <w:r w:rsidRPr="004E2398">
        <w:rPr>
          <w:rFonts w:ascii="Times New Roman" w:eastAsia="Times New Roman" w:hAnsi="Times New Roman" w:cs="Times New Roman"/>
          <w:b/>
          <w:bCs/>
          <w:sz w:val="28"/>
          <w:szCs w:val="28"/>
        </w:rPr>
        <w:t xml:space="preserve">    </w:t>
      </w:r>
    </w:p>
    <w:p w:rsidR="00A43916" w:rsidRPr="004E2398" w:rsidRDefault="00A43916" w:rsidP="00A43916">
      <w:pPr>
        <w:autoSpaceDE w:val="0"/>
        <w:autoSpaceDN w:val="0"/>
        <w:adjustRightInd w:val="0"/>
        <w:spacing w:after="0" w:line="240" w:lineRule="auto"/>
        <w:jc w:val="both"/>
        <w:rPr>
          <w:rFonts w:ascii="Times New Roman" w:eastAsia="Times New Roman" w:hAnsi="Times New Roman" w:cs="Times New Roman"/>
          <w:b/>
          <w:bCs/>
          <w:sz w:val="28"/>
          <w:szCs w:val="28"/>
        </w:rPr>
      </w:pPr>
    </w:p>
    <w:p w:rsidR="00A43916" w:rsidRPr="004E2398" w:rsidRDefault="00A43916" w:rsidP="00A43916">
      <w:pPr>
        <w:autoSpaceDE w:val="0"/>
        <w:autoSpaceDN w:val="0"/>
        <w:adjustRightInd w:val="0"/>
        <w:spacing w:after="0" w:line="240" w:lineRule="auto"/>
        <w:jc w:val="both"/>
        <w:rPr>
          <w:rFonts w:ascii="Times New Roman" w:eastAsia="Times New Roman" w:hAnsi="Times New Roman" w:cs="Times New Roman"/>
          <w:b/>
          <w:color w:val="FF0000"/>
          <w:sz w:val="28"/>
          <w:szCs w:val="28"/>
        </w:rPr>
      </w:pPr>
      <w:r w:rsidRPr="004E2398">
        <w:rPr>
          <w:rFonts w:ascii="Times New Roman" w:eastAsia="Times New Roman" w:hAnsi="Times New Roman" w:cs="Times New Roman"/>
          <w:b/>
          <w:color w:val="000000"/>
          <w:sz w:val="28"/>
          <w:szCs w:val="28"/>
        </w:rPr>
        <w:t xml:space="preserve">           В процессе реализации программы решаются следующие задачи:</w:t>
      </w:r>
    </w:p>
    <w:p w:rsidR="00A43916" w:rsidRPr="004E2398"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4E2398">
        <w:rPr>
          <w:rFonts w:ascii="Times New Roman" w:eastAsia="Times New Roman" w:hAnsi="Times New Roman" w:cs="Times New Roman"/>
          <w:sz w:val="28"/>
          <w:szCs w:val="28"/>
        </w:rPr>
        <w:t xml:space="preserve">обучение дошкольников </w:t>
      </w:r>
      <w:proofErr w:type="spellStart"/>
      <w:r w:rsidR="00A43916" w:rsidRPr="004E2398">
        <w:rPr>
          <w:rFonts w:ascii="Times New Roman" w:eastAsia="Times New Roman" w:hAnsi="Times New Roman" w:cs="Times New Roman"/>
          <w:sz w:val="28"/>
          <w:szCs w:val="28"/>
        </w:rPr>
        <w:t>крымскотатрскому</w:t>
      </w:r>
      <w:proofErr w:type="spellEnd"/>
      <w:r w:rsidR="00A43916" w:rsidRPr="004E2398">
        <w:rPr>
          <w:rFonts w:ascii="Times New Roman" w:eastAsia="Times New Roman" w:hAnsi="Times New Roman" w:cs="Times New Roman"/>
          <w:sz w:val="28"/>
          <w:szCs w:val="28"/>
        </w:rPr>
        <w:t xml:space="preserve"> языку и  разговорной речи;</w:t>
      </w:r>
    </w:p>
    <w:p w:rsidR="00A43916" w:rsidRPr="004E2398"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4E2398">
        <w:rPr>
          <w:rFonts w:ascii="Times New Roman" w:eastAsia="Times New Roman" w:hAnsi="Times New Roman" w:cs="Times New Roman"/>
          <w:sz w:val="28"/>
          <w:szCs w:val="28"/>
        </w:rPr>
        <w:t>подготовка прочной базы для успешного перехода к углубленному изучению крымскотатрского языка в начальных классах общеобразовательной организации;</w:t>
      </w:r>
    </w:p>
    <w:p w:rsidR="00A43916" w:rsidRPr="004E2398"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3916" w:rsidRPr="004E2398">
        <w:rPr>
          <w:rFonts w:ascii="Times New Roman" w:eastAsia="Times New Roman" w:hAnsi="Times New Roman" w:cs="Times New Roman"/>
          <w:sz w:val="28"/>
          <w:szCs w:val="28"/>
        </w:rPr>
        <w:t xml:space="preserve"> развитие интеллектуальных способностей, внимания и памяти;</w:t>
      </w:r>
    </w:p>
    <w:p w:rsidR="00A43916" w:rsidRPr="00A43916"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3916" w:rsidRPr="004E2398">
        <w:rPr>
          <w:rFonts w:ascii="Times New Roman" w:eastAsia="Times New Roman" w:hAnsi="Times New Roman" w:cs="Times New Roman"/>
          <w:sz w:val="28"/>
          <w:szCs w:val="28"/>
        </w:rPr>
        <w:t xml:space="preserve">  создание условий для коммуникативно-психологической</w:t>
      </w:r>
      <w:r w:rsidR="00A43916" w:rsidRPr="004E2398">
        <w:rPr>
          <w:rFonts w:ascii="Times New Roman" w:eastAsia="Times New Roman" w:hAnsi="Times New Roman" w:cs="Times New Roman"/>
          <w:bCs/>
          <w:sz w:val="28"/>
          <w:szCs w:val="28"/>
        </w:rPr>
        <w:t xml:space="preserve"> адаптации</w:t>
      </w:r>
      <w:r w:rsidR="00A43916" w:rsidRPr="004E2398">
        <w:rPr>
          <w:rFonts w:ascii="Times New Roman" w:eastAsia="Times New Roman" w:hAnsi="Times New Roman" w:cs="Times New Roman"/>
          <w:sz w:val="28"/>
          <w:szCs w:val="28"/>
        </w:rPr>
        <w:t xml:space="preserve"> детей 4-7 лет к изучению государственного языка;</w:t>
      </w:r>
    </w:p>
    <w:p w:rsidR="00A43916" w:rsidRPr="00A43916"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3916" w:rsidRPr="00A43916">
        <w:rPr>
          <w:rFonts w:ascii="Times New Roman" w:eastAsia="Times New Roman" w:hAnsi="Times New Roman" w:cs="Times New Roman"/>
          <w:sz w:val="28"/>
          <w:szCs w:val="28"/>
        </w:rPr>
        <w:t xml:space="preserve"> расширение кругозора  детей посредством</w:t>
      </w:r>
      <w:r w:rsidR="00A43916" w:rsidRPr="00A43916">
        <w:rPr>
          <w:rFonts w:ascii="Times New Roman" w:eastAsia="Times New Roman" w:hAnsi="Times New Roman" w:cs="Times New Roman"/>
          <w:bCs/>
          <w:sz w:val="28"/>
          <w:szCs w:val="28"/>
        </w:rPr>
        <w:t xml:space="preserve"> знакомства</w:t>
      </w:r>
      <w:r w:rsidR="00A43916" w:rsidRPr="00A43916">
        <w:rPr>
          <w:rFonts w:ascii="Times New Roman" w:eastAsia="Times New Roman" w:hAnsi="Times New Roman" w:cs="Times New Roman"/>
          <w:sz w:val="28"/>
          <w:szCs w:val="28"/>
        </w:rPr>
        <w:t xml:space="preserve"> с крымскотатарскими праздниками, традициями, играми, крымскотатарскими словами, вошедшими в русский язык;</w:t>
      </w:r>
    </w:p>
    <w:p w:rsidR="00A43916" w:rsidRPr="00A43916" w:rsidRDefault="00556768" w:rsidP="00A43916">
      <w:pPr>
        <w:autoSpaceDE w:val="0"/>
        <w:spacing w:after="0" w:line="240" w:lineRule="auto"/>
        <w:jc w:val="both"/>
        <w:rPr>
          <w:rFonts w:ascii="Times New Roman" w:eastAsia="Times New Roman" w:hAnsi="Times New Roman" w:cs="Times New Roman"/>
          <w:sz w:val="28"/>
          <w:szCs w:val="28"/>
        </w:rPr>
      </w:pPr>
      <w:r w:rsidRPr="00556768">
        <w:rPr>
          <w:rFonts w:ascii="Times New Roman" w:eastAsia="Times New Roman" w:hAnsi="Times New Roman" w:cs="Times New Roman"/>
          <w:iCs/>
          <w:sz w:val="28"/>
          <w:szCs w:val="28"/>
        </w:rPr>
        <w:t>-</w:t>
      </w:r>
      <w:r w:rsidR="00A43916" w:rsidRPr="00556768">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 xml:space="preserve">   использование   материалов   региональной   направленности   в  игровой деятельности детей.</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В соответствии с ФГОС </w:t>
      </w:r>
      <w:proofErr w:type="gramStart"/>
      <w:r w:rsidRPr="00A43916">
        <w:rPr>
          <w:rFonts w:ascii="Times New Roman" w:eastAsia="Times New Roman" w:hAnsi="Times New Roman" w:cs="Times New Roman"/>
          <w:sz w:val="28"/>
          <w:szCs w:val="28"/>
        </w:rPr>
        <w:t>ДО</w:t>
      </w:r>
      <w:proofErr w:type="gramEnd"/>
      <w:r w:rsidRPr="00A43916">
        <w:rPr>
          <w:rFonts w:ascii="Times New Roman" w:eastAsia="Times New Roman" w:hAnsi="Times New Roman" w:cs="Times New Roman"/>
          <w:sz w:val="28"/>
          <w:szCs w:val="28"/>
        </w:rPr>
        <w:t xml:space="preserve"> </w:t>
      </w:r>
      <w:proofErr w:type="gramStart"/>
      <w:r w:rsidRPr="00A43916">
        <w:rPr>
          <w:rFonts w:ascii="Times New Roman" w:eastAsia="Times New Roman" w:hAnsi="Times New Roman" w:cs="Times New Roman"/>
          <w:sz w:val="28"/>
          <w:szCs w:val="28"/>
        </w:rPr>
        <w:t>дошкольная</w:t>
      </w:r>
      <w:proofErr w:type="gramEnd"/>
      <w:r w:rsidRPr="00A43916">
        <w:rPr>
          <w:rFonts w:ascii="Times New Roman" w:eastAsia="Times New Roman" w:hAnsi="Times New Roman" w:cs="Times New Roman"/>
          <w:sz w:val="28"/>
          <w:szCs w:val="28"/>
        </w:rPr>
        <w:t xml:space="preserve">  образовательная  программа изучения крымскотатарского языка строится на основе следующих принципов:</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поддержка разнообразия личностных особенностей дошкольников в образовательной программе изучения крымскотатарского языка («разнообразие детства»);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сохранение уникальности дошкольного возраста в образовательной программе изучения  крымскотатарского языка;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обогащение детского развития средствами дошкольной образовательной программы изучения   крымскотатарского языка;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создание благоприятной социальной ситуации успешного развития каждого ребенка в дошкольной образовательной программе  изучения крымскотатарского языка;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содействие сотрудничеству детей со сверстниками, педагогом (воспитателем) и семьей в дошкольном образовательном курсе изучения крымскотатарского  языка;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A43916" w:rsidRPr="00A43916">
        <w:rPr>
          <w:rFonts w:ascii="Times New Roman" w:eastAsia="Times New Roman" w:hAnsi="Times New Roman" w:cs="Times New Roman"/>
          <w:sz w:val="28"/>
          <w:szCs w:val="28"/>
        </w:rPr>
        <w:t>приобщение детей к культурным нормам и традициям семьи, общества и своего государства в образовательной программе изучения  крымскотатарского языка;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формирование познавательных интересов, действий и умений ребенка средствами его включения в различные виды деятельности в образовательной  программе изучения крымскотатарского языка;</w:t>
      </w:r>
    </w:p>
    <w:p w:rsidR="00A43916" w:rsidRPr="00A43916" w:rsidRDefault="00556768" w:rsidP="005567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учет конкретной индивидуальной, этнокультурной и социальной ситуации развития каждого ребенка в образовательной программе изучения крымскотатарского языка.</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        Необходимо также учитывать психологию возрастной категории детей, опираясь на принцип коммуникативности, функциональности мышления детей. На основе данного принципа в программе подобраны темы занятий, совпадающие с интересами детей каждой возрастной группы, что способствует более раннему осознанию ими социальных процессов и подключению личности к этим процессам.</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ab/>
        <w:t xml:space="preserve">В данной программе указанные задачи и основополагающие принципы решаются в процессе целенаправленной деятельности: в организованной образовательной деятельности, различных развлечениях и праздниках, в практической деятельности, в тесном сотрудничестве с родителями и воспитателями. </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Изучение второго языка в дошкольном возрасте происходит в деятельностно-игровой ситуации. Игра – это главный мотивационный двигатель ребенка,</w:t>
      </w:r>
      <w:r w:rsidRPr="00A43916">
        <w:rPr>
          <w:rFonts w:ascii="Times New Roman" w:eastAsia="Times New Roman" w:hAnsi="Times New Roman" w:cs="Times New Roman"/>
          <w:bCs/>
          <w:sz w:val="28"/>
          <w:szCs w:val="28"/>
        </w:rPr>
        <w:t xml:space="preserve"> тот</w:t>
      </w:r>
      <w:r w:rsidRPr="00A43916">
        <w:rPr>
          <w:rFonts w:ascii="Times New Roman" w:eastAsia="Times New Roman" w:hAnsi="Times New Roman" w:cs="Times New Roman"/>
          <w:sz w:val="28"/>
          <w:szCs w:val="28"/>
        </w:rPr>
        <w:t xml:space="preserve"> методический инструмент, который обеспечивает готовность к общению на языке.  </w:t>
      </w:r>
      <w:r w:rsidRPr="00A43916">
        <w:rPr>
          <w:rFonts w:ascii="Times New Roman" w:eastAsia="Times New Roman" w:hAnsi="Times New Roman" w:cs="Times New Roman"/>
          <w:i/>
          <w:iCs/>
          <w:sz w:val="28"/>
          <w:szCs w:val="28"/>
        </w:rPr>
        <w:t>Игровая методика</w:t>
      </w:r>
      <w:r w:rsidRPr="00A43916">
        <w:rPr>
          <w:rFonts w:ascii="Times New Roman" w:eastAsia="Times New Roman" w:hAnsi="Times New Roman" w:cs="Times New Roman"/>
          <w:sz w:val="28"/>
          <w:szCs w:val="28"/>
        </w:rPr>
        <w:t xml:space="preserve"> определяет основной принцип обучения крымскотатрскому языку в детском саду.  Поэтапное формирование элементарных  навыков и умений обеспечивает непрерывность и полноту процесса обучения,</w:t>
      </w:r>
      <w:r w:rsidRPr="00A43916">
        <w:rPr>
          <w:rFonts w:ascii="Times New Roman" w:eastAsia="Times New Roman" w:hAnsi="Times New Roman" w:cs="Times New Roman"/>
          <w:bCs/>
          <w:sz w:val="28"/>
          <w:szCs w:val="28"/>
        </w:rPr>
        <w:t xml:space="preserve"> отслеживание достижений детей и определение их уровня сформированности</w:t>
      </w:r>
      <w:r w:rsidRPr="00A43916">
        <w:rPr>
          <w:rFonts w:ascii="Times New Roman" w:eastAsia="Times New Roman" w:hAnsi="Times New Roman" w:cs="Times New Roman"/>
          <w:sz w:val="28"/>
          <w:szCs w:val="28"/>
        </w:rPr>
        <w:t xml:space="preserve"> коммуникативной компетенции данного этапа.</w:t>
      </w:r>
    </w:p>
    <w:p w:rsidR="00A43916" w:rsidRPr="00A43916" w:rsidRDefault="00A43916" w:rsidP="00A43916">
      <w:pPr>
        <w:autoSpaceDE w:val="0"/>
        <w:spacing w:after="0" w:line="240" w:lineRule="auto"/>
        <w:ind w:firstLine="680"/>
        <w:jc w:val="both"/>
        <w:rPr>
          <w:rFonts w:ascii="Times New Roman" w:eastAsia="Times New Roman" w:hAnsi="Times New Roman" w:cs="Times New Roman"/>
          <w:b/>
          <w:bCs/>
          <w:sz w:val="28"/>
          <w:szCs w:val="28"/>
        </w:rPr>
      </w:pPr>
    </w:p>
    <w:p w:rsidR="00A43916" w:rsidRPr="00A43916" w:rsidRDefault="00A43916" w:rsidP="00A43916">
      <w:pPr>
        <w:autoSpaceDE w:val="0"/>
        <w:spacing w:after="0" w:line="240" w:lineRule="auto"/>
        <w:ind w:firstLine="680"/>
        <w:jc w:val="both"/>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Содержание программы, учебные и</w:t>
      </w:r>
      <w:r w:rsidRPr="00A43916">
        <w:rPr>
          <w:rFonts w:ascii="Times New Roman" w:eastAsia="Times New Roman" w:hAnsi="Times New Roman" w:cs="Times New Roman"/>
          <w:b/>
          <w:sz w:val="28"/>
          <w:szCs w:val="28"/>
        </w:rPr>
        <w:t xml:space="preserve"> дополнительные материалы </w:t>
      </w:r>
      <w:r w:rsidRPr="00A43916">
        <w:rPr>
          <w:rFonts w:ascii="Times New Roman" w:eastAsia="Times New Roman" w:hAnsi="Times New Roman" w:cs="Times New Roman"/>
          <w:b/>
          <w:bCs/>
          <w:sz w:val="28"/>
          <w:szCs w:val="28"/>
        </w:rPr>
        <w:t>программы призваны:</w:t>
      </w:r>
    </w:p>
    <w:p w:rsidR="00A43916" w:rsidRPr="00A43916" w:rsidRDefault="00556768" w:rsidP="00556768">
      <w:pPr>
        <w:tabs>
          <w:tab w:val="left" w:pos="426"/>
        </w:tabs>
        <w:suppressAutoHyphens/>
        <w:autoSpaceDE w:val="0"/>
        <w:spacing w:after="0" w:line="240" w:lineRule="auto"/>
        <w:contextualSpacing/>
        <w:jc w:val="both"/>
        <w:rPr>
          <w:rFonts w:ascii="Times New Roman" w:eastAsia="Times New Roman" w:hAnsi="Times New Roman" w:cs="Times New Roman"/>
          <w:bCs/>
          <w:sz w:val="28"/>
          <w:szCs w:val="28"/>
          <w:lang w:eastAsia="ar-SA"/>
        </w:rPr>
      </w:pPr>
      <w:proofErr w:type="gramStart"/>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способствовать дальнейшему развитию способностей</w:t>
      </w:r>
      <w:r w:rsidR="00A43916" w:rsidRPr="00A43916">
        <w:rPr>
          <w:rFonts w:ascii="Times New Roman" w:eastAsia="Times New Roman" w:hAnsi="Times New Roman" w:cs="Times New Roman"/>
          <w:bCs/>
          <w:sz w:val="28"/>
          <w:szCs w:val="28"/>
          <w:lang w:eastAsia="ar-SA"/>
        </w:rPr>
        <w:t xml:space="preserve"> личности ребенка: мышления, памяти, внимания, восприятия,</w:t>
      </w:r>
      <w:r w:rsidR="00A43916" w:rsidRPr="00A43916">
        <w:rPr>
          <w:rFonts w:ascii="Times New Roman" w:eastAsia="Times New Roman" w:hAnsi="Times New Roman" w:cs="Times New Roman"/>
          <w:sz w:val="28"/>
          <w:szCs w:val="28"/>
          <w:lang w:eastAsia="ar-SA"/>
        </w:rPr>
        <w:t xml:space="preserve"> языковой догадки,</w:t>
      </w:r>
      <w:r w:rsidR="00A43916" w:rsidRPr="00A43916">
        <w:rPr>
          <w:rFonts w:ascii="Times New Roman" w:eastAsia="Times New Roman" w:hAnsi="Times New Roman" w:cs="Times New Roman"/>
          <w:bCs/>
          <w:sz w:val="28"/>
          <w:szCs w:val="28"/>
          <w:lang w:eastAsia="ar-SA"/>
        </w:rPr>
        <w:t xml:space="preserve"> эрудиции, дисциплины;</w:t>
      </w:r>
      <w:proofErr w:type="gramEnd"/>
    </w:p>
    <w:p w:rsidR="00A43916" w:rsidRPr="00A43916" w:rsidRDefault="00556768" w:rsidP="00556768">
      <w:pPr>
        <w:tabs>
          <w:tab w:val="left" w:pos="426"/>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развивать его речевые способности;</w:t>
      </w:r>
    </w:p>
    <w:p w:rsidR="00A43916" w:rsidRPr="00A43916" w:rsidRDefault="00556768" w:rsidP="00556768">
      <w:pPr>
        <w:tabs>
          <w:tab w:val="left" w:pos="426"/>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развивать мотивацию, волю и активность детей;</w:t>
      </w:r>
    </w:p>
    <w:p w:rsidR="00A43916" w:rsidRPr="00A43916" w:rsidRDefault="00556768" w:rsidP="00556768">
      <w:pPr>
        <w:tabs>
          <w:tab w:val="left" w:pos="426"/>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приучать дошкольников к коллективной и самостоятельной работе;</w:t>
      </w:r>
    </w:p>
    <w:p w:rsidR="00A43916" w:rsidRPr="00A43916" w:rsidRDefault="00556768" w:rsidP="00556768">
      <w:pPr>
        <w:tabs>
          <w:tab w:val="left" w:pos="426"/>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развивать любознательность, артистизм и др.</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p>
    <w:p w:rsidR="00A43916" w:rsidRPr="00A43916" w:rsidRDefault="00A43916" w:rsidP="00A43916">
      <w:pPr>
        <w:autoSpaceDE w:val="0"/>
        <w:spacing w:after="0" w:line="240" w:lineRule="auto"/>
        <w:ind w:hanging="284"/>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        Программа предполагает непрерывное знакомство с крымскотатарским фольклором (песни, стихи,  игры, поговорки), </w:t>
      </w:r>
      <w:proofErr w:type="gramStart"/>
      <w:r w:rsidRPr="00A43916">
        <w:rPr>
          <w:rFonts w:ascii="Times New Roman" w:eastAsia="Times New Roman" w:hAnsi="Times New Roman" w:cs="Times New Roman"/>
          <w:sz w:val="28"/>
          <w:szCs w:val="28"/>
        </w:rPr>
        <w:t>с</w:t>
      </w:r>
      <w:proofErr w:type="gramEnd"/>
      <w:r w:rsidRPr="00A43916">
        <w:rPr>
          <w:rFonts w:ascii="Times New Roman" w:eastAsia="Times New Roman" w:hAnsi="Times New Roman" w:cs="Times New Roman"/>
          <w:sz w:val="28"/>
          <w:szCs w:val="28"/>
        </w:rPr>
        <w:t xml:space="preserve"> сказками и легендами.</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Предложенная тематика и формы обучения соответствуют</w:t>
      </w:r>
      <w:r w:rsidRPr="00A43916">
        <w:rPr>
          <w:rFonts w:ascii="Times New Roman" w:eastAsia="Times New Roman" w:hAnsi="Times New Roman" w:cs="Times New Roman"/>
          <w:bCs/>
          <w:sz w:val="28"/>
          <w:szCs w:val="28"/>
        </w:rPr>
        <w:t xml:space="preserve"> возрастным особенностям,</w:t>
      </w:r>
      <w:r w:rsidRPr="00A43916">
        <w:rPr>
          <w:rFonts w:ascii="Times New Roman" w:eastAsia="Times New Roman" w:hAnsi="Times New Roman" w:cs="Times New Roman"/>
          <w:sz w:val="28"/>
          <w:szCs w:val="28"/>
        </w:rPr>
        <w:t xml:space="preserve"> познавательным</w:t>
      </w:r>
      <w:r w:rsidRPr="00A43916">
        <w:rPr>
          <w:rFonts w:ascii="Times New Roman" w:eastAsia="Times New Roman" w:hAnsi="Times New Roman" w:cs="Times New Roman"/>
          <w:bCs/>
          <w:sz w:val="28"/>
          <w:szCs w:val="28"/>
        </w:rPr>
        <w:t xml:space="preserve"> потребностям</w:t>
      </w:r>
      <w:r w:rsidRPr="00A43916">
        <w:rPr>
          <w:rFonts w:ascii="Times New Roman" w:eastAsia="Times New Roman" w:hAnsi="Times New Roman" w:cs="Times New Roman"/>
          <w:sz w:val="28"/>
          <w:szCs w:val="28"/>
        </w:rPr>
        <w:t xml:space="preserve"> и интересам дошкольников</w:t>
      </w:r>
      <w:r w:rsidRPr="00A43916">
        <w:rPr>
          <w:rFonts w:ascii="Times New Roman" w:eastAsia="Times New Roman" w:hAnsi="Times New Roman" w:cs="Times New Roman"/>
          <w:bCs/>
          <w:sz w:val="28"/>
          <w:szCs w:val="28"/>
        </w:rPr>
        <w:t xml:space="preserve">, </w:t>
      </w:r>
      <w:r w:rsidRPr="00A43916">
        <w:rPr>
          <w:rFonts w:ascii="Times New Roman" w:eastAsia="Times New Roman" w:hAnsi="Times New Roman" w:cs="Times New Roman"/>
          <w:bCs/>
          <w:sz w:val="28"/>
          <w:szCs w:val="28"/>
        </w:rPr>
        <w:lastRenderedPageBreak/>
        <w:t>дают простор детской фантазии и возможность проявить</w:t>
      </w:r>
      <w:r w:rsidRPr="00A43916">
        <w:rPr>
          <w:rFonts w:ascii="Times New Roman" w:eastAsia="Times New Roman" w:hAnsi="Times New Roman" w:cs="Times New Roman"/>
          <w:sz w:val="28"/>
          <w:szCs w:val="28"/>
        </w:rPr>
        <w:t xml:space="preserve"> свою индивидуальность.</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bCs/>
          <w:sz w:val="28"/>
          <w:szCs w:val="28"/>
        </w:rPr>
        <w:t xml:space="preserve">     По</w:t>
      </w:r>
      <w:r w:rsidRPr="00A43916">
        <w:rPr>
          <w:rFonts w:ascii="Times New Roman" w:eastAsia="Times New Roman" w:hAnsi="Times New Roman" w:cs="Times New Roman"/>
          <w:sz w:val="28"/>
          <w:szCs w:val="28"/>
        </w:rPr>
        <w:t xml:space="preserve"> мере усвоения программы, в процессе диагностирования произносительных,  лексических и грамматических навыков (в пределах  </w:t>
      </w:r>
      <w:r w:rsidRPr="00A43916">
        <w:rPr>
          <w:rFonts w:ascii="Times New Roman" w:eastAsia="Times New Roman" w:hAnsi="Times New Roman" w:cs="Times New Roman"/>
          <w:bCs/>
          <w:sz w:val="28"/>
          <w:szCs w:val="28"/>
        </w:rPr>
        <w:t>изученных</w:t>
      </w:r>
      <w:r w:rsidRPr="00A43916">
        <w:rPr>
          <w:rFonts w:ascii="Times New Roman" w:eastAsia="Times New Roman" w:hAnsi="Times New Roman" w:cs="Times New Roman"/>
          <w:sz w:val="28"/>
          <w:szCs w:val="28"/>
        </w:rPr>
        <w:t xml:space="preserve"> тем), элементарных коммуникативных навыков и умений в основных видах речевой деятельности (аудировании и говорении),  анализируется уровень</w:t>
      </w:r>
      <w:r w:rsidRPr="00A43916">
        <w:rPr>
          <w:rFonts w:ascii="Times New Roman" w:eastAsia="Times New Roman" w:hAnsi="Times New Roman" w:cs="Times New Roman"/>
          <w:bCs/>
          <w:sz w:val="28"/>
          <w:szCs w:val="28"/>
        </w:rPr>
        <w:t xml:space="preserve"> их</w:t>
      </w:r>
      <w:r w:rsidRPr="00A43916">
        <w:rPr>
          <w:rFonts w:ascii="Times New Roman" w:eastAsia="Times New Roman" w:hAnsi="Times New Roman" w:cs="Times New Roman"/>
          <w:sz w:val="28"/>
          <w:szCs w:val="28"/>
        </w:rPr>
        <w:t>сформированности.</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     Коммуникативно-познавательная деятельность в обучении детей  является ведущей</w:t>
      </w:r>
      <w:r w:rsidRPr="00A43916">
        <w:rPr>
          <w:rFonts w:ascii="Times New Roman" w:eastAsia="Times New Roman" w:hAnsi="Times New Roman" w:cs="Times New Roman"/>
          <w:bCs/>
          <w:sz w:val="28"/>
          <w:szCs w:val="28"/>
        </w:rPr>
        <w:t xml:space="preserve"> как в процессе непосредственной</w:t>
      </w:r>
      <w:r w:rsidRPr="00A43916">
        <w:rPr>
          <w:rFonts w:ascii="Times New Roman" w:eastAsia="Times New Roman" w:hAnsi="Times New Roman" w:cs="Times New Roman"/>
          <w:sz w:val="28"/>
          <w:szCs w:val="28"/>
        </w:rPr>
        <w:t xml:space="preserve"> образовательной деятельности, а также в процессе рисования, лепки, физкультурных упражнений,</w:t>
      </w:r>
      <w:r w:rsidR="00556768">
        <w:rPr>
          <w:rFonts w:ascii="Times New Roman" w:eastAsia="Times New Roman" w:hAnsi="Times New Roman" w:cs="Times New Roman"/>
          <w:sz w:val="28"/>
          <w:szCs w:val="28"/>
        </w:rPr>
        <w:t xml:space="preserve"> </w:t>
      </w:r>
      <w:r w:rsidRPr="00A43916">
        <w:rPr>
          <w:rFonts w:ascii="Times New Roman" w:eastAsia="Times New Roman" w:hAnsi="Times New Roman" w:cs="Times New Roman"/>
          <w:sz w:val="28"/>
          <w:szCs w:val="28"/>
        </w:rPr>
        <w:t>танцев, экскурсий на природу, игр, театральных представлений с использованием крымскотатрского  языка. Взаимодействие с собеседником,</w:t>
      </w:r>
      <w:r w:rsidR="00556768">
        <w:rPr>
          <w:rFonts w:ascii="Times New Roman" w:eastAsia="Times New Roman" w:hAnsi="Times New Roman" w:cs="Times New Roman"/>
          <w:sz w:val="28"/>
          <w:szCs w:val="28"/>
        </w:rPr>
        <w:t xml:space="preserve"> </w:t>
      </w:r>
      <w:r w:rsidRPr="00A43916">
        <w:rPr>
          <w:rFonts w:ascii="Times New Roman" w:eastAsia="Times New Roman" w:hAnsi="Times New Roman" w:cs="Times New Roman"/>
          <w:sz w:val="28"/>
          <w:szCs w:val="28"/>
        </w:rPr>
        <w:t>звучащим текстом, предметами, картинками вызывает</w:t>
      </w:r>
      <w:r w:rsidRPr="00A43916">
        <w:rPr>
          <w:rFonts w:ascii="Times New Roman" w:eastAsia="Times New Roman" w:hAnsi="Times New Roman" w:cs="Times New Roman"/>
          <w:bCs/>
          <w:sz w:val="28"/>
          <w:szCs w:val="28"/>
        </w:rPr>
        <w:t xml:space="preserve"> интерес,</w:t>
      </w:r>
      <w:r w:rsidRPr="00A43916">
        <w:rPr>
          <w:rFonts w:ascii="Times New Roman" w:eastAsia="Times New Roman" w:hAnsi="Times New Roman" w:cs="Times New Roman"/>
          <w:sz w:val="28"/>
          <w:szCs w:val="28"/>
        </w:rPr>
        <w:t xml:space="preserve"> побуждаетк ответной реакции.</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Программа исходит из того, что содержание обучения детей   крымскотатрскому языку должно строиться с обязательным учетом следующих компонентов:</w:t>
      </w:r>
    </w:p>
    <w:p w:rsidR="00A43916" w:rsidRPr="00A43916" w:rsidRDefault="00556768" w:rsidP="00A43916">
      <w:pPr>
        <w:autoSpaceDE w:val="0"/>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proofErr w:type="spellStart"/>
      <w:r w:rsidR="00A43916" w:rsidRPr="00A43916">
        <w:rPr>
          <w:rFonts w:ascii="Times New Roman" w:eastAsia="Times New Roman" w:hAnsi="Times New Roman" w:cs="Times New Roman"/>
          <w:bCs/>
          <w:sz w:val="28"/>
          <w:szCs w:val="28"/>
        </w:rPr>
        <w:t>социокультурный</w:t>
      </w:r>
      <w:proofErr w:type="spellEnd"/>
      <w:r w:rsidR="00A43916" w:rsidRPr="00A43916">
        <w:rPr>
          <w:rFonts w:ascii="Times New Roman" w:eastAsia="Times New Roman" w:hAnsi="Times New Roman" w:cs="Times New Roman"/>
          <w:bCs/>
          <w:sz w:val="28"/>
          <w:szCs w:val="28"/>
        </w:rPr>
        <w:t xml:space="preserve"> компонент;</w:t>
      </w:r>
    </w:p>
    <w:p w:rsidR="00A43916" w:rsidRPr="00A43916"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3916" w:rsidRPr="00A43916">
        <w:rPr>
          <w:rFonts w:ascii="Times New Roman" w:eastAsia="Times New Roman" w:hAnsi="Times New Roman" w:cs="Times New Roman"/>
          <w:sz w:val="28"/>
          <w:szCs w:val="28"/>
        </w:rPr>
        <w:t xml:space="preserve"> национально-краеведческий компонент;</w:t>
      </w:r>
    </w:p>
    <w:p w:rsidR="00A43916" w:rsidRPr="00A43916" w:rsidRDefault="00556768" w:rsidP="00A43916">
      <w:pPr>
        <w:autoSpaceDE w:val="0"/>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w:t>
      </w:r>
      <w:r w:rsidR="00A43916" w:rsidRPr="00A43916">
        <w:rPr>
          <w:rFonts w:ascii="Times New Roman" w:eastAsia="Times New Roman" w:hAnsi="Times New Roman" w:cs="Times New Roman"/>
          <w:sz w:val="28"/>
          <w:szCs w:val="28"/>
        </w:rPr>
        <w:t xml:space="preserve"> межкультурный компонент (сферы коммуникативной деятельности, </w:t>
      </w:r>
      <w:r w:rsidR="00A43916" w:rsidRPr="00A43916">
        <w:rPr>
          <w:rFonts w:ascii="Times New Roman" w:eastAsia="Times New Roman" w:hAnsi="Times New Roman" w:cs="Times New Roman"/>
          <w:bCs/>
          <w:sz w:val="28"/>
          <w:szCs w:val="28"/>
        </w:rPr>
        <w:t>темы,</w:t>
      </w:r>
      <w:r w:rsidR="00A43916" w:rsidRPr="00A43916">
        <w:rPr>
          <w:rFonts w:ascii="Times New Roman" w:eastAsia="Times New Roman" w:hAnsi="Times New Roman" w:cs="Times New Roman"/>
          <w:sz w:val="28"/>
          <w:szCs w:val="28"/>
        </w:rPr>
        <w:t xml:space="preserve"> ситуации</w:t>
      </w:r>
      <w:r w:rsidR="00A43916" w:rsidRPr="00A43916">
        <w:rPr>
          <w:rFonts w:ascii="Times New Roman" w:eastAsia="Times New Roman" w:hAnsi="Times New Roman" w:cs="Times New Roman"/>
          <w:bCs/>
          <w:sz w:val="28"/>
          <w:szCs w:val="28"/>
        </w:rPr>
        <w:t xml:space="preserve"> общения, языковой и речевой материал);</w:t>
      </w:r>
    </w:p>
    <w:p w:rsidR="00A43916" w:rsidRPr="00A43916" w:rsidRDefault="00556768" w:rsidP="00A43916">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3916" w:rsidRPr="00A43916">
        <w:rPr>
          <w:rFonts w:ascii="Times New Roman" w:eastAsia="Times New Roman" w:hAnsi="Times New Roman" w:cs="Times New Roman"/>
          <w:sz w:val="28"/>
          <w:szCs w:val="28"/>
        </w:rPr>
        <w:t xml:space="preserve"> коммуникативно-речевые знания и умения оперировать этими знаниями.</w:t>
      </w:r>
    </w:p>
    <w:p w:rsidR="00A43916" w:rsidRPr="00A43916" w:rsidRDefault="00A43916" w:rsidP="00A43916">
      <w:pPr>
        <w:autoSpaceDE w:val="0"/>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bCs/>
          <w:sz w:val="28"/>
          <w:szCs w:val="28"/>
        </w:rPr>
        <w:t>Отбор</w:t>
      </w:r>
      <w:r w:rsidRPr="00A43916">
        <w:rPr>
          <w:rFonts w:ascii="Times New Roman" w:eastAsia="Times New Roman" w:hAnsi="Times New Roman" w:cs="Times New Roman"/>
          <w:sz w:val="28"/>
          <w:szCs w:val="28"/>
        </w:rPr>
        <w:t xml:space="preserve">   содержания  осуществляется  с учетом возраста  и познавательных интересов дошкольников. На первый  план  выдвигаются  такие  критерии,  как аутентичность, занимательность,</w:t>
      </w:r>
      <w:r w:rsidRPr="00A43916">
        <w:rPr>
          <w:rFonts w:ascii="Times New Roman" w:eastAsia="Times New Roman" w:hAnsi="Times New Roman" w:cs="Times New Roman"/>
          <w:bCs/>
          <w:sz w:val="28"/>
          <w:szCs w:val="28"/>
        </w:rPr>
        <w:t xml:space="preserve"> красочность,</w:t>
      </w:r>
      <w:r w:rsidRPr="00A43916">
        <w:rPr>
          <w:rFonts w:ascii="Times New Roman" w:eastAsia="Times New Roman" w:hAnsi="Times New Roman" w:cs="Times New Roman"/>
          <w:sz w:val="28"/>
          <w:szCs w:val="28"/>
        </w:rPr>
        <w:t xml:space="preserve"> реальность, достоверность, межкультурная ориентированность.</w:t>
      </w:r>
    </w:p>
    <w:p w:rsidR="00A43916" w:rsidRPr="00A43916" w:rsidRDefault="00A43916" w:rsidP="00556768">
      <w:pPr>
        <w:autoSpaceDE w:val="0"/>
        <w:spacing w:after="0" w:line="240" w:lineRule="auto"/>
        <w:ind w:firstLine="708"/>
        <w:jc w:val="both"/>
        <w:rPr>
          <w:rFonts w:ascii="Times New Roman" w:eastAsia="Times New Roman" w:hAnsi="Times New Roman" w:cs="Times New Roman"/>
          <w:bCs/>
          <w:sz w:val="28"/>
          <w:szCs w:val="28"/>
        </w:rPr>
      </w:pPr>
      <w:proofErr w:type="spellStart"/>
      <w:r w:rsidRPr="00A43916">
        <w:rPr>
          <w:rFonts w:ascii="Times New Roman" w:eastAsia="Times New Roman" w:hAnsi="Times New Roman" w:cs="Times New Roman"/>
          <w:sz w:val="28"/>
          <w:szCs w:val="28"/>
        </w:rPr>
        <w:t>Сформированность</w:t>
      </w:r>
      <w:proofErr w:type="spellEnd"/>
      <w:r w:rsidRPr="00A43916">
        <w:rPr>
          <w:rFonts w:ascii="Times New Roman" w:eastAsia="Times New Roman" w:hAnsi="Times New Roman" w:cs="Times New Roman"/>
          <w:sz w:val="28"/>
          <w:szCs w:val="28"/>
        </w:rPr>
        <w:t xml:space="preserve"> элементарных навыков</w:t>
      </w:r>
      <w:r w:rsidRPr="00A43916">
        <w:rPr>
          <w:rFonts w:ascii="Times New Roman" w:eastAsia="Times New Roman" w:hAnsi="Times New Roman" w:cs="Times New Roman"/>
          <w:bCs/>
          <w:sz w:val="28"/>
          <w:szCs w:val="28"/>
        </w:rPr>
        <w:t xml:space="preserve"> общения на</w:t>
      </w:r>
      <w:r w:rsidRPr="00A43916">
        <w:rPr>
          <w:rFonts w:ascii="Times New Roman" w:eastAsia="Times New Roman" w:hAnsi="Times New Roman" w:cs="Times New Roman"/>
          <w:sz w:val="28"/>
          <w:szCs w:val="28"/>
        </w:rPr>
        <w:t xml:space="preserve">крымскотатрском </w:t>
      </w:r>
      <w:proofErr w:type="gramStart"/>
      <w:r w:rsidRPr="00A43916">
        <w:rPr>
          <w:rFonts w:ascii="Times New Roman" w:eastAsia="Times New Roman" w:hAnsi="Times New Roman" w:cs="Times New Roman"/>
          <w:sz w:val="28"/>
          <w:szCs w:val="28"/>
        </w:rPr>
        <w:t>языке</w:t>
      </w:r>
      <w:proofErr w:type="gramEnd"/>
      <w:r w:rsidRPr="00A43916">
        <w:rPr>
          <w:rFonts w:ascii="Times New Roman" w:eastAsia="Times New Roman" w:hAnsi="Times New Roman" w:cs="Times New Roman"/>
          <w:sz w:val="28"/>
          <w:szCs w:val="28"/>
        </w:rPr>
        <w:t xml:space="preserve"> </w:t>
      </w:r>
      <w:r w:rsidRPr="00A43916">
        <w:rPr>
          <w:rFonts w:ascii="Times New Roman" w:eastAsia="Times New Roman" w:hAnsi="Times New Roman" w:cs="Times New Roman"/>
          <w:bCs/>
          <w:sz w:val="28"/>
          <w:szCs w:val="28"/>
        </w:rPr>
        <w:t>представляет собой результат овладения языком на каждом</w:t>
      </w:r>
      <w:r w:rsidRPr="00A43916">
        <w:rPr>
          <w:rFonts w:ascii="Times New Roman" w:eastAsia="Times New Roman" w:hAnsi="Times New Roman" w:cs="Times New Roman"/>
          <w:sz w:val="28"/>
          <w:szCs w:val="28"/>
        </w:rPr>
        <w:t xml:space="preserve"> конкретном</w:t>
      </w:r>
      <w:r w:rsidRPr="00A43916">
        <w:rPr>
          <w:rFonts w:ascii="Times New Roman" w:eastAsia="Times New Roman" w:hAnsi="Times New Roman" w:cs="Times New Roman"/>
          <w:bCs/>
          <w:sz w:val="28"/>
          <w:szCs w:val="28"/>
        </w:rPr>
        <w:t xml:space="preserve"> отрезке и этапе раннего обучения. </w:t>
      </w:r>
    </w:p>
    <w:p w:rsidR="00A43916" w:rsidRPr="00A43916" w:rsidRDefault="00A43916" w:rsidP="00A43916">
      <w:pPr>
        <w:autoSpaceDE w:val="0"/>
        <w:spacing w:after="0" w:line="240" w:lineRule="auto"/>
        <w:jc w:val="both"/>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Рекомендуется</w:t>
      </w:r>
      <w:r w:rsidRPr="00A43916">
        <w:rPr>
          <w:rFonts w:ascii="Times New Roman" w:eastAsia="Times New Roman" w:hAnsi="Times New Roman" w:cs="Times New Roman"/>
          <w:b/>
          <w:bCs/>
          <w:sz w:val="28"/>
          <w:szCs w:val="28"/>
        </w:rPr>
        <w:t xml:space="preserve"> использовать</w:t>
      </w:r>
      <w:r w:rsidRPr="00A43916">
        <w:rPr>
          <w:rFonts w:ascii="Times New Roman" w:eastAsia="Times New Roman" w:hAnsi="Times New Roman" w:cs="Times New Roman"/>
          <w:b/>
          <w:sz w:val="28"/>
          <w:szCs w:val="28"/>
        </w:rPr>
        <w:t xml:space="preserve"> следующие формы работы с родителями:</w:t>
      </w:r>
    </w:p>
    <w:p w:rsidR="00A43916" w:rsidRPr="00A43916" w:rsidRDefault="00556768" w:rsidP="00556768">
      <w:pPr>
        <w:tabs>
          <w:tab w:val="left" w:pos="284"/>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индивидуальные и коллективные консультации</w:t>
      </w:r>
      <w:r w:rsidR="00A43916" w:rsidRPr="00A43916">
        <w:rPr>
          <w:rFonts w:ascii="Times New Roman" w:eastAsia="Times New Roman" w:hAnsi="Times New Roman" w:cs="Times New Roman"/>
          <w:bCs/>
          <w:sz w:val="28"/>
          <w:szCs w:val="28"/>
          <w:lang w:eastAsia="ar-SA"/>
        </w:rPr>
        <w:t xml:space="preserve"> по </w:t>
      </w:r>
      <w:r w:rsidR="00A43916" w:rsidRPr="00A43916">
        <w:rPr>
          <w:rFonts w:ascii="Times New Roman" w:eastAsia="Times New Roman" w:hAnsi="Times New Roman" w:cs="Times New Roman"/>
          <w:sz w:val="28"/>
          <w:szCs w:val="28"/>
          <w:lang w:eastAsia="ar-SA"/>
        </w:rPr>
        <w:t xml:space="preserve">крымскотатрскому </w:t>
      </w:r>
      <w:r w:rsidR="00A43916" w:rsidRPr="00A43916">
        <w:rPr>
          <w:rFonts w:ascii="Times New Roman" w:eastAsia="Times New Roman" w:hAnsi="Times New Roman" w:cs="Times New Roman"/>
          <w:bCs/>
          <w:sz w:val="28"/>
          <w:szCs w:val="28"/>
          <w:lang w:eastAsia="ar-SA"/>
        </w:rPr>
        <w:t>языку;</w:t>
      </w:r>
    </w:p>
    <w:p w:rsidR="00A43916" w:rsidRPr="00A43916" w:rsidRDefault="00556768" w:rsidP="00556768">
      <w:pPr>
        <w:tabs>
          <w:tab w:val="left" w:pos="284"/>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открытые занятия по крымскотатарскому языку;</w:t>
      </w:r>
    </w:p>
    <w:p w:rsidR="00A43916" w:rsidRPr="00A43916" w:rsidRDefault="00556768" w:rsidP="00556768">
      <w:pPr>
        <w:tabs>
          <w:tab w:val="left" w:pos="284"/>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совместные мероприятия на крымскотатрском языке;</w:t>
      </w:r>
    </w:p>
    <w:p w:rsidR="00A43916" w:rsidRPr="00A43916" w:rsidRDefault="00556768" w:rsidP="00556768">
      <w:pPr>
        <w:tabs>
          <w:tab w:val="left" w:pos="284"/>
        </w:tabs>
        <w:suppressAutoHyphens/>
        <w:autoSpaceDE w:val="0"/>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анкетирование;</w:t>
      </w:r>
    </w:p>
    <w:p w:rsidR="00A43916" w:rsidRPr="00A43916" w:rsidRDefault="00556768" w:rsidP="00556768">
      <w:pPr>
        <w:tabs>
          <w:tab w:val="left" w:pos="284"/>
        </w:tabs>
        <w:suppressAutoHyphens/>
        <w:autoSpaceDE w:val="0"/>
        <w:spacing w:after="0" w:line="240" w:lineRule="auto"/>
        <w:contextualSpacing/>
        <w:jc w:val="both"/>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помощь родителей в оснащении педагогического процесса</w:t>
      </w:r>
      <w:r w:rsidR="00A43916" w:rsidRPr="00A43916">
        <w:rPr>
          <w:rFonts w:ascii="Times New Roman" w:eastAsia="Times New Roman" w:hAnsi="Times New Roman" w:cs="Times New Roman"/>
          <w:bCs/>
          <w:sz w:val="28"/>
          <w:szCs w:val="28"/>
          <w:lang w:eastAsia="ar-SA"/>
        </w:rPr>
        <w:t xml:space="preserve"> и др.</w:t>
      </w:r>
    </w:p>
    <w:p w:rsidR="00A43916" w:rsidRPr="00A43916" w:rsidRDefault="00A43916" w:rsidP="00A43916">
      <w:pPr>
        <w:autoSpaceDE w:val="0"/>
        <w:spacing w:after="0" w:line="240" w:lineRule="auto"/>
        <w:ind w:firstLine="680"/>
        <w:jc w:val="both"/>
        <w:rPr>
          <w:rFonts w:ascii="Times New Roman" w:eastAsia="Times New Roman" w:hAnsi="Times New Roman" w:cs="Times New Roman"/>
          <w:sz w:val="28"/>
          <w:szCs w:val="28"/>
        </w:rPr>
      </w:pPr>
      <w:r w:rsidRPr="00A43916">
        <w:rPr>
          <w:rFonts w:ascii="Times New Roman" w:eastAsia="Times New Roman" w:hAnsi="Times New Roman" w:cs="Times New Roman"/>
          <w:bCs/>
          <w:sz w:val="28"/>
          <w:szCs w:val="28"/>
        </w:rPr>
        <w:t xml:space="preserve">Выбор форм проведения образовательной деятельности по обучению крымскотатрскому  языку, форм и </w:t>
      </w:r>
      <w:r w:rsidRPr="00A43916">
        <w:rPr>
          <w:rFonts w:ascii="Times New Roman" w:eastAsia="Times New Roman" w:hAnsi="Times New Roman" w:cs="Times New Roman"/>
          <w:sz w:val="28"/>
          <w:szCs w:val="28"/>
        </w:rPr>
        <w:t>методов обучения обусловлен психолого-педагогическими</w:t>
      </w:r>
      <w:r w:rsidRPr="00A43916">
        <w:rPr>
          <w:rFonts w:ascii="Times New Roman" w:eastAsia="Times New Roman" w:hAnsi="Times New Roman" w:cs="Times New Roman"/>
          <w:bCs/>
          <w:sz w:val="28"/>
          <w:szCs w:val="28"/>
        </w:rPr>
        <w:t xml:space="preserve"> особенностями дошкольников</w:t>
      </w:r>
      <w:r w:rsidRPr="00A43916">
        <w:rPr>
          <w:rFonts w:ascii="Times New Roman" w:eastAsia="Times New Roman" w:hAnsi="Times New Roman" w:cs="Times New Roman"/>
          <w:sz w:val="28"/>
          <w:szCs w:val="28"/>
        </w:rPr>
        <w:t xml:space="preserve">. </w:t>
      </w:r>
    </w:p>
    <w:p w:rsidR="00A43916" w:rsidRPr="00A43916" w:rsidRDefault="00A43916" w:rsidP="00A43916">
      <w:pPr>
        <w:autoSpaceDE w:val="0"/>
        <w:spacing w:after="0" w:line="240" w:lineRule="auto"/>
        <w:ind w:firstLine="68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Активно используются вариативные формы</w:t>
      </w:r>
      <w:r w:rsidRPr="00A43916">
        <w:rPr>
          <w:rFonts w:ascii="Times New Roman" w:eastAsia="Times New Roman" w:hAnsi="Times New Roman" w:cs="Times New Roman"/>
          <w:bCs/>
          <w:sz w:val="28"/>
          <w:szCs w:val="28"/>
        </w:rPr>
        <w:t xml:space="preserve"> обучения</w:t>
      </w:r>
      <w:proofErr w:type="gramStart"/>
      <w:r w:rsidRPr="00A43916">
        <w:rPr>
          <w:rFonts w:ascii="Times New Roman" w:eastAsia="Times New Roman" w:hAnsi="Times New Roman" w:cs="Times New Roman"/>
          <w:bCs/>
          <w:sz w:val="28"/>
          <w:szCs w:val="28"/>
        </w:rPr>
        <w:t>:</w:t>
      </w:r>
      <w:r w:rsidRPr="00A43916">
        <w:rPr>
          <w:rFonts w:ascii="Times New Roman" w:eastAsia="Times New Roman" w:hAnsi="Times New Roman" w:cs="Times New Roman"/>
          <w:sz w:val="28"/>
          <w:szCs w:val="28"/>
        </w:rPr>
        <w:t>к</w:t>
      </w:r>
      <w:proofErr w:type="gramEnd"/>
      <w:r w:rsidRPr="00A43916">
        <w:rPr>
          <w:rFonts w:ascii="Times New Roman" w:eastAsia="Times New Roman" w:hAnsi="Times New Roman" w:cs="Times New Roman"/>
          <w:sz w:val="28"/>
          <w:szCs w:val="28"/>
        </w:rPr>
        <w:t>оллективная, подгрупповая, индивидуальная, парная, игровая.</w:t>
      </w:r>
    </w:p>
    <w:p w:rsidR="00A43916" w:rsidRPr="00A43916" w:rsidRDefault="00A43916" w:rsidP="00A43916">
      <w:pPr>
        <w:autoSpaceDE w:val="0"/>
        <w:spacing w:after="0" w:line="240" w:lineRule="auto"/>
        <w:ind w:firstLine="680"/>
        <w:jc w:val="both"/>
        <w:rPr>
          <w:rFonts w:ascii="Times New Roman" w:eastAsia="Times New Roman" w:hAnsi="Times New Roman" w:cs="Times New Roman"/>
          <w:bCs/>
          <w:sz w:val="28"/>
          <w:szCs w:val="28"/>
        </w:rPr>
      </w:pPr>
      <w:r w:rsidRPr="00A43916">
        <w:rPr>
          <w:rFonts w:ascii="Times New Roman" w:eastAsia="Times New Roman" w:hAnsi="Times New Roman" w:cs="Times New Roman"/>
          <w:sz w:val="28"/>
          <w:szCs w:val="28"/>
        </w:rPr>
        <w:t>В процессе обучения детей крымскотатарскому  языку на раннем этапе согласно программе используются следующие основные</w:t>
      </w:r>
      <w:r w:rsidRPr="00A43916">
        <w:rPr>
          <w:rFonts w:ascii="Times New Roman" w:eastAsia="Times New Roman" w:hAnsi="Times New Roman" w:cs="Times New Roman"/>
          <w:b/>
          <w:bCs/>
          <w:sz w:val="28"/>
          <w:szCs w:val="28"/>
        </w:rPr>
        <w:t>методы:</w:t>
      </w:r>
      <w:r w:rsidRPr="00A43916">
        <w:rPr>
          <w:rFonts w:ascii="Times New Roman" w:eastAsia="Times New Roman" w:hAnsi="Times New Roman" w:cs="Times New Roman"/>
          <w:sz w:val="28"/>
          <w:szCs w:val="28"/>
        </w:rPr>
        <w:t xml:space="preserve"> </w:t>
      </w:r>
      <w:proofErr w:type="gramStart"/>
      <w:r w:rsidRPr="00A43916">
        <w:rPr>
          <w:rFonts w:ascii="Times New Roman" w:eastAsia="Times New Roman" w:hAnsi="Times New Roman" w:cs="Times New Roman"/>
          <w:sz w:val="28"/>
          <w:szCs w:val="28"/>
        </w:rPr>
        <w:t>коммуникативный</w:t>
      </w:r>
      <w:proofErr w:type="gramEnd"/>
      <w:r w:rsidRPr="00A43916">
        <w:rPr>
          <w:rFonts w:ascii="Times New Roman" w:eastAsia="Times New Roman" w:hAnsi="Times New Roman" w:cs="Times New Roman"/>
          <w:sz w:val="28"/>
          <w:szCs w:val="28"/>
        </w:rPr>
        <w:t>, наглядный,</w:t>
      </w:r>
      <w:r w:rsidRPr="00A43916">
        <w:rPr>
          <w:rFonts w:ascii="Times New Roman" w:eastAsia="Times New Roman" w:hAnsi="Times New Roman" w:cs="Times New Roman"/>
          <w:bCs/>
          <w:sz w:val="28"/>
          <w:szCs w:val="28"/>
        </w:rPr>
        <w:t xml:space="preserve"> проектный.</w:t>
      </w:r>
    </w:p>
    <w:p w:rsidR="00A43916" w:rsidRPr="00A43916" w:rsidRDefault="00A43916" w:rsidP="00A43916">
      <w:pPr>
        <w:autoSpaceDE w:val="0"/>
        <w:spacing w:after="0" w:line="240" w:lineRule="auto"/>
        <w:ind w:firstLine="680"/>
        <w:jc w:val="both"/>
        <w:rPr>
          <w:rFonts w:ascii="Times New Roman" w:eastAsia="Times New Roman" w:hAnsi="Times New Roman" w:cs="Times New Roman"/>
          <w:sz w:val="28"/>
          <w:szCs w:val="28"/>
        </w:rPr>
      </w:pPr>
      <w:r w:rsidRPr="00A43916">
        <w:rPr>
          <w:rFonts w:ascii="Times New Roman" w:eastAsia="Times New Roman" w:hAnsi="Times New Roman" w:cs="Times New Roman"/>
          <w:b/>
          <w:bCs/>
          <w:sz w:val="28"/>
          <w:szCs w:val="28"/>
        </w:rPr>
        <w:lastRenderedPageBreak/>
        <w:t>Коммуникативный метод</w:t>
      </w:r>
      <w:r w:rsidRPr="00A43916">
        <w:rPr>
          <w:rFonts w:ascii="Times New Roman" w:eastAsia="Times New Roman" w:hAnsi="Times New Roman" w:cs="Times New Roman"/>
          <w:sz w:val="28"/>
          <w:szCs w:val="28"/>
        </w:rPr>
        <w:t xml:space="preserve"> является  доминирующим, в наибольшей степени соответствующий специфике крымскотатрского языка как учебного предмета. С помощью данного метода решается первоочередная задача - овладение элементарными навыками и умениями устного общения на раннем этапе изучения  языка, начальное формирование способности детей к общению на межкультурном уровне.</w:t>
      </w:r>
    </w:p>
    <w:p w:rsidR="00A43916" w:rsidRPr="00A43916" w:rsidRDefault="00A43916" w:rsidP="00A43916">
      <w:pPr>
        <w:autoSpaceDE w:val="0"/>
        <w:spacing w:after="0" w:line="240" w:lineRule="auto"/>
        <w:ind w:firstLine="680"/>
        <w:jc w:val="both"/>
        <w:rPr>
          <w:rFonts w:ascii="Times New Roman" w:eastAsia="Times New Roman" w:hAnsi="Times New Roman" w:cs="Times New Roman"/>
          <w:sz w:val="28"/>
          <w:szCs w:val="28"/>
        </w:rPr>
      </w:pPr>
      <w:r w:rsidRPr="00A43916">
        <w:rPr>
          <w:rFonts w:ascii="Times New Roman" w:eastAsia="Times New Roman" w:hAnsi="Times New Roman" w:cs="Times New Roman"/>
          <w:b/>
          <w:bCs/>
          <w:sz w:val="28"/>
          <w:szCs w:val="28"/>
        </w:rPr>
        <w:t>Наглядный метод</w:t>
      </w:r>
      <w:r w:rsidRPr="00A43916">
        <w:rPr>
          <w:rFonts w:ascii="Times New Roman" w:eastAsia="Times New Roman" w:hAnsi="Times New Roman" w:cs="Times New Roman"/>
          <w:sz w:val="28"/>
          <w:szCs w:val="28"/>
        </w:rPr>
        <w:t xml:space="preserve"> предусматривает непосредственный показ предметов и явлений окружающего мира, наглядных пособий с целью оптимизации образовательного процесса, запоминания и использования учебного материала в практической деятельности дошкольников.</w:t>
      </w:r>
    </w:p>
    <w:p w:rsidR="00A43916" w:rsidRPr="00A43916" w:rsidRDefault="00A43916" w:rsidP="00A43916">
      <w:pPr>
        <w:autoSpaceDE w:val="0"/>
        <w:spacing w:after="0" w:line="240" w:lineRule="auto"/>
        <w:ind w:firstLine="680"/>
        <w:jc w:val="both"/>
        <w:rPr>
          <w:rFonts w:ascii="Times New Roman" w:eastAsia="Times New Roman" w:hAnsi="Times New Roman" w:cs="Times New Roman"/>
          <w:sz w:val="28"/>
          <w:szCs w:val="28"/>
        </w:rPr>
      </w:pPr>
      <w:r w:rsidRPr="00A43916">
        <w:rPr>
          <w:rFonts w:ascii="Times New Roman" w:eastAsia="Times New Roman" w:hAnsi="Times New Roman" w:cs="Times New Roman"/>
          <w:b/>
          <w:bCs/>
          <w:sz w:val="28"/>
          <w:szCs w:val="28"/>
        </w:rPr>
        <w:t>Проектный метод</w:t>
      </w:r>
      <w:r w:rsidRPr="00A43916">
        <w:rPr>
          <w:rFonts w:ascii="Times New Roman" w:eastAsia="Times New Roman" w:hAnsi="Times New Roman" w:cs="Times New Roman"/>
          <w:sz w:val="28"/>
          <w:szCs w:val="28"/>
        </w:rPr>
        <w:t xml:space="preserve"> позволяет реализовать межпредметные связи в обучении, расширить «узкое пространство» общения, осуществить широкую опору на практические виды деятельности, типичные для детей указанного возраста. Таким образом, у детей развивается элементарная </w:t>
      </w:r>
      <w:r w:rsidRPr="00A43916">
        <w:rPr>
          <w:rFonts w:ascii="Times New Roman" w:eastAsia="Times New Roman" w:hAnsi="Times New Roman" w:cs="Times New Roman"/>
          <w:i/>
          <w:iCs/>
          <w:sz w:val="28"/>
          <w:szCs w:val="28"/>
        </w:rPr>
        <w:t>креативная компетенция</w:t>
      </w:r>
      <w:r w:rsidRPr="00A43916">
        <w:rPr>
          <w:rFonts w:ascii="Times New Roman" w:eastAsia="Times New Roman" w:hAnsi="Times New Roman" w:cs="Times New Roman"/>
          <w:sz w:val="28"/>
          <w:szCs w:val="28"/>
        </w:rPr>
        <w:t xml:space="preserve"> как показатель коммуникативного владения  языком на данном этапе его  изучения.</w:t>
      </w:r>
    </w:p>
    <w:p w:rsidR="00A43916" w:rsidRPr="00A43916" w:rsidRDefault="00A43916" w:rsidP="00A43916">
      <w:pPr>
        <w:autoSpaceDE w:val="0"/>
        <w:spacing w:after="0" w:line="240" w:lineRule="auto"/>
        <w:ind w:firstLine="680"/>
        <w:jc w:val="both"/>
        <w:rPr>
          <w:rFonts w:ascii="Times New Roman" w:eastAsia="Times New Roman" w:hAnsi="Times New Roman" w:cs="Times New Roman"/>
          <w:bCs/>
          <w:sz w:val="28"/>
          <w:szCs w:val="28"/>
        </w:rPr>
      </w:pPr>
      <w:r w:rsidRPr="00A43916">
        <w:rPr>
          <w:rFonts w:ascii="Times New Roman" w:eastAsia="Times New Roman" w:hAnsi="Times New Roman" w:cs="Times New Roman"/>
          <w:iCs/>
          <w:sz w:val="28"/>
          <w:szCs w:val="28"/>
        </w:rPr>
        <w:t>Фактор педагога способствует успешному обучению крымскотатрскому языку</w:t>
      </w:r>
      <w:r w:rsidRPr="00A43916">
        <w:rPr>
          <w:rFonts w:ascii="Times New Roman" w:eastAsia="Times New Roman" w:hAnsi="Times New Roman" w:cs="Times New Roman"/>
          <w:sz w:val="28"/>
          <w:szCs w:val="28"/>
        </w:rPr>
        <w:t xml:space="preserve"> детей дошкольного </w:t>
      </w:r>
      <w:r w:rsidRPr="00A43916">
        <w:rPr>
          <w:rFonts w:ascii="Times New Roman" w:eastAsia="Times New Roman" w:hAnsi="Times New Roman" w:cs="Times New Roman"/>
          <w:bCs/>
          <w:sz w:val="28"/>
          <w:szCs w:val="28"/>
        </w:rPr>
        <w:t>возраста. Педагог обеспечивает</w:t>
      </w:r>
      <w:r w:rsidRPr="00A43916">
        <w:rPr>
          <w:rFonts w:ascii="Times New Roman" w:eastAsia="Times New Roman" w:hAnsi="Times New Roman" w:cs="Times New Roman"/>
          <w:sz w:val="28"/>
          <w:szCs w:val="28"/>
        </w:rPr>
        <w:t xml:space="preserve"> развитие,</w:t>
      </w:r>
      <w:r w:rsidRPr="00A43916">
        <w:rPr>
          <w:rFonts w:ascii="Times New Roman" w:eastAsia="Times New Roman" w:hAnsi="Times New Roman" w:cs="Times New Roman"/>
          <w:bCs/>
          <w:sz w:val="28"/>
          <w:szCs w:val="28"/>
        </w:rPr>
        <w:t xml:space="preserve"> познание и</w:t>
      </w:r>
      <w:r w:rsidRPr="00A43916">
        <w:rPr>
          <w:rFonts w:ascii="Times New Roman" w:eastAsia="Times New Roman" w:hAnsi="Times New Roman" w:cs="Times New Roman"/>
          <w:sz w:val="28"/>
          <w:szCs w:val="28"/>
        </w:rPr>
        <w:t xml:space="preserve"> самоутверждение каждого</w:t>
      </w:r>
      <w:r w:rsidRPr="00A43916">
        <w:rPr>
          <w:rFonts w:ascii="Times New Roman" w:eastAsia="Times New Roman" w:hAnsi="Times New Roman" w:cs="Times New Roman"/>
          <w:bCs/>
          <w:sz w:val="28"/>
          <w:szCs w:val="28"/>
        </w:rPr>
        <w:t xml:space="preserve"> дошкольника на основемаксимальной помощи и поддержки,</w:t>
      </w:r>
      <w:r w:rsidRPr="00A43916">
        <w:rPr>
          <w:rFonts w:ascii="Times New Roman" w:eastAsia="Times New Roman" w:hAnsi="Times New Roman" w:cs="Times New Roman"/>
          <w:sz w:val="28"/>
          <w:szCs w:val="28"/>
        </w:rPr>
        <w:t xml:space="preserve"> сочетания </w:t>
      </w:r>
      <w:proofErr w:type="gramStart"/>
      <w:r w:rsidRPr="00A43916">
        <w:rPr>
          <w:rFonts w:ascii="Times New Roman" w:eastAsia="Times New Roman" w:hAnsi="Times New Roman" w:cs="Times New Roman"/>
          <w:sz w:val="28"/>
          <w:szCs w:val="28"/>
        </w:rPr>
        <w:t>разнообразных</w:t>
      </w:r>
      <w:proofErr w:type="gramEnd"/>
      <w:r w:rsidRPr="00A43916">
        <w:rPr>
          <w:rFonts w:ascii="Times New Roman" w:eastAsia="Times New Roman" w:hAnsi="Times New Roman" w:cs="Times New Roman"/>
          <w:sz w:val="28"/>
          <w:szCs w:val="28"/>
        </w:rPr>
        <w:t xml:space="preserve"> путей</w:t>
      </w:r>
      <w:r w:rsidRPr="00A43916">
        <w:rPr>
          <w:rFonts w:ascii="Times New Roman" w:eastAsia="Times New Roman" w:hAnsi="Times New Roman" w:cs="Times New Roman"/>
          <w:sz w:val="26"/>
          <w:szCs w:val="26"/>
        </w:rPr>
        <w:t>–</w:t>
      </w:r>
      <w:r w:rsidRPr="00A43916">
        <w:rPr>
          <w:rFonts w:ascii="Times New Roman" w:eastAsia="Times New Roman" w:hAnsi="Times New Roman" w:cs="Times New Roman"/>
          <w:sz w:val="28"/>
          <w:szCs w:val="28"/>
        </w:rPr>
        <w:t>методов-подходов к</w:t>
      </w:r>
      <w:r w:rsidRPr="00A43916">
        <w:rPr>
          <w:rFonts w:ascii="Times New Roman" w:eastAsia="Times New Roman" w:hAnsi="Times New Roman" w:cs="Times New Roman"/>
          <w:bCs/>
          <w:sz w:val="28"/>
          <w:szCs w:val="28"/>
        </w:rPr>
        <w:t xml:space="preserve"> обучению  языку.</w:t>
      </w:r>
    </w:p>
    <w:p w:rsidR="00A43916" w:rsidRPr="00A43916" w:rsidRDefault="00A43916" w:rsidP="00A43916">
      <w:pPr>
        <w:autoSpaceDE w:val="0"/>
        <w:spacing w:after="0" w:line="240" w:lineRule="auto"/>
        <w:ind w:firstLine="680"/>
        <w:jc w:val="both"/>
        <w:rPr>
          <w:rFonts w:ascii="Times New Roman" w:eastAsia="Times New Roman" w:hAnsi="Times New Roman" w:cs="Times New Roman"/>
          <w:bCs/>
          <w:sz w:val="28"/>
          <w:szCs w:val="28"/>
        </w:rPr>
      </w:pPr>
      <w:r w:rsidRPr="00A43916">
        <w:rPr>
          <w:rFonts w:ascii="Times New Roman" w:eastAsia="Times New Roman" w:hAnsi="Times New Roman" w:cs="Times New Roman"/>
          <w:sz w:val="28"/>
          <w:szCs w:val="28"/>
        </w:rPr>
        <w:t>Воспитатель, преподающий второй язык наряду с выполнением обычных повседневных обязанностей должен:</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реализовать образовательную программу дошкольного образования;</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дать образец иной речи и иноязычной культуры;</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создать атмосферу, в которой дети овладевают способностью сосуществовать в мультикультурном сообществе;</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рассмотреть образовательную деятельность как особый тип общения с детьми, как своеобразную деятельность по усвоению языка.</w:t>
      </w:r>
    </w:p>
    <w:p w:rsidR="00A43916" w:rsidRPr="00A43916" w:rsidRDefault="00A43916" w:rsidP="00A43916">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ab/>
        <w:t>Если обучение ведет носитель языка, говорящий на крымскотатарском языке, отличающемся от родного языка детей, то он:</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дает образец  речевого поведения, приобщает к традициям своей культуры;</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наглядно объясняет и описывает явления второго языка, речи в предметно-практических видах деятельности и повседневной жизни;</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выстраивает образовательную деятельность как концентрированную форму общения на втором языке.</w:t>
      </w:r>
    </w:p>
    <w:p w:rsidR="00A43916" w:rsidRPr="00A43916" w:rsidRDefault="00A43916" w:rsidP="00A43916">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ab/>
        <w:t>Если обучение ведет преподаватель языка, владеющий одновременно и родным языком детей, то он:</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является основным источником металингвистических знаний об изучаемом языке;</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владеет сведениями о возможных ошибках детей в новом языке и знает, как их  преодолеть;</w:t>
      </w:r>
    </w:p>
    <w:p w:rsidR="00A43916" w:rsidRPr="00A43916" w:rsidRDefault="00556768" w:rsidP="00556768">
      <w:pPr>
        <w:tabs>
          <w:tab w:val="left" w:pos="426"/>
        </w:tabs>
        <w:suppressAutoHyphens/>
        <w:spacing w:after="0" w:line="24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A43916" w:rsidRPr="00A43916">
        <w:rPr>
          <w:rFonts w:ascii="Times New Roman" w:eastAsia="Times New Roman" w:hAnsi="Times New Roman" w:cs="Times New Roman"/>
          <w:sz w:val="28"/>
          <w:szCs w:val="28"/>
          <w:lang w:eastAsia="ar-SA"/>
        </w:rPr>
        <w:t>организует образовательную деятельность по языку как событие, как творческий акт.</w:t>
      </w:r>
    </w:p>
    <w:p w:rsidR="00A43916" w:rsidRPr="00A43916" w:rsidRDefault="00A43916" w:rsidP="00A43916">
      <w:pPr>
        <w:snapToGrid w:val="0"/>
        <w:spacing w:after="0" w:line="240" w:lineRule="auto"/>
        <w:ind w:firstLine="708"/>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lastRenderedPageBreak/>
        <w:t xml:space="preserve">Для решения задачи расширения общения детей на крымскотатрском  языке необходимо выполнять </w:t>
      </w:r>
      <w:r w:rsidRPr="00A43916">
        <w:rPr>
          <w:rFonts w:ascii="Times New Roman" w:eastAsia="Times New Roman" w:hAnsi="Times New Roman" w:cs="Times New Roman"/>
          <w:b/>
          <w:sz w:val="28"/>
          <w:szCs w:val="28"/>
        </w:rPr>
        <w:t>следующие условия</w:t>
      </w:r>
      <w:r w:rsidRPr="00A43916">
        <w:rPr>
          <w:rFonts w:ascii="Times New Roman" w:eastAsia="Times New Roman" w:hAnsi="Times New Roman" w:cs="Times New Roman"/>
          <w:sz w:val="28"/>
          <w:szCs w:val="28"/>
        </w:rPr>
        <w:t>:</w:t>
      </w:r>
    </w:p>
    <w:p w:rsidR="00A43916" w:rsidRPr="00A43916" w:rsidRDefault="00556768" w:rsidP="00556768">
      <w:pPr>
        <w:snapToGri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в процессе изучения языка опора делается на родной язык и  используется тот же тематический принцип, следовательно, необходимо расширять разговорную практику на родном языке;</w:t>
      </w:r>
    </w:p>
    <w:p w:rsidR="00A43916" w:rsidRPr="00A43916" w:rsidRDefault="00556768" w:rsidP="00556768">
      <w:pPr>
        <w:snapToGri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в условиях неблизкородственной языковой среды необходимо учитывать возрастные, психические особенности детей среднего и старшего дошкольного возраста, а также наличие цепкой языковой памяти и их коммуникативную предрасположенность;</w:t>
      </w:r>
    </w:p>
    <w:p w:rsidR="00A43916" w:rsidRPr="00A43916" w:rsidRDefault="00556768" w:rsidP="00556768">
      <w:pPr>
        <w:snapToGri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изучение крымскотатарского языка  не должно быть оторвано от изучения основ культуры  его носителей;</w:t>
      </w:r>
    </w:p>
    <w:p w:rsidR="00A43916" w:rsidRPr="00A43916" w:rsidRDefault="00556768" w:rsidP="00556768">
      <w:pPr>
        <w:snapToGri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43916" w:rsidRPr="00A43916">
        <w:rPr>
          <w:rFonts w:ascii="Times New Roman" w:eastAsia="Times New Roman" w:hAnsi="Times New Roman" w:cs="Times New Roman"/>
          <w:sz w:val="28"/>
          <w:szCs w:val="28"/>
        </w:rPr>
        <w:t>особое внимание рекомендуется уделить работе с семьей, так как влияние семьи является решающим фактором в становлении речи на втором языке.</w:t>
      </w:r>
    </w:p>
    <w:p w:rsidR="00A43916" w:rsidRPr="00A43916" w:rsidRDefault="00A43916" w:rsidP="00A43916">
      <w:pPr>
        <w:spacing w:after="0" w:line="240" w:lineRule="auto"/>
        <w:jc w:val="center"/>
        <w:rPr>
          <w:rFonts w:ascii="Times New Roman" w:eastAsia="Times New Roman" w:hAnsi="Times New Roman" w:cs="Times New Roman"/>
          <w:b/>
          <w:sz w:val="32"/>
          <w:szCs w:val="32"/>
        </w:rPr>
      </w:pPr>
      <w:r w:rsidRPr="00A43916">
        <w:rPr>
          <w:rFonts w:ascii="Times New Roman" w:eastAsia="Times New Roman" w:hAnsi="Times New Roman" w:cs="Times New Roman"/>
          <w:b/>
          <w:bCs/>
          <w:sz w:val="32"/>
          <w:szCs w:val="32"/>
        </w:rPr>
        <w:t>Образовательная среда  языка для детей дошкольного возраста</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        Образовательная среда дошкольного образования </w:t>
      </w:r>
      <w:r w:rsidRPr="00A43916">
        <w:rPr>
          <w:rFonts w:ascii="Times New Roman" w:eastAsia="Times New Roman" w:hAnsi="Times New Roman" w:cs="Times New Roman"/>
          <w:sz w:val="26"/>
          <w:szCs w:val="26"/>
        </w:rPr>
        <w:t>–</w:t>
      </w:r>
      <w:r w:rsidRPr="00A43916">
        <w:rPr>
          <w:rFonts w:ascii="Times New Roman" w:eastAsia="Times New Roman" w:hAnsi="Times New Roman" w:cs="Times New Roman"/>
          <w:sz w:val="28"/>
          <w:szCs w:val="28"/>
        </w:rPr>
        <w:t xml:space="preserve"> это педагогическое пространство, наполненное содержанием образовательной программы, средствами его реализации и отношениями его участников в сфере образования</w:t>
      </w:r>
      <w:proofErr w:type="gramStart"/>
      <w:r w:rsidRPr="00A43916">
        <w:rPr>
          <w:rFonts w:ascii="Times New Roman" w:eastAsia="Times New Roman" w:hAnsi="Times New Roman" w:cs="Times New Roman"/>
          <w:sz w:val="28"/>
          <w:szCs w:val="28"/>
        </w:rPr>
        <w:t>.О</w:t>
      </w:r>
      <w:proofErr w:type="gramEnd"/>
      <w:r w:rsidRPr="00A43916">
        <w:rPr>
          <w:rFonts w:ascii="Times New Roman" w:eastAsia="Times New Roman" w:hAnsi="Times New Roman" w:cs="Times New Roman"/>
          <w:sz w:val="28"/>
          <w:szCs w:val="28"/>
        </w:rPr>
        <w:t>бразовательная среда представляет собой целостную педагогическую систему условий, в которых осуществляется социализация и развитие дошкольника. </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b/>
          <w:bCs/>
          <w:i/>
          <w:iCs/>
          <w:sz w:val="28"/>
          <w:szCs w:val="28"/>
        </w:rPr>
        <w:t>Образовательная среда дошкольного образовательной программы изучения крымскотатрского языка,</w:t>
      </w:r>
      <w:r w:rsidRPr="00A43916">
        <w:rPr>
          <w:rFonts w:ascii="Times New Roman" w:eastAsia="Times New Roman" w:hAnsi="Times New Roman" w:cs="Times New Roman"/>
          <w:sz w:val="28"/>
          <w:szCs w:val="28"/>
        </w:rPr>
        <w:t> спроектированная для детей дошкольного возраста, отличается гибкостью и возможностью трансформировать предметное пространство педагогически ценным коммуникативным содержанием, адекватными возрасту методами и приемами развивающего обучения, гуманистическими отношениями всех участников образовательного процесса и поликультурным характером используемых материалов.</w:t>
      </w:r>
    </w:p>
    <w:p w:rsidR="00A43916" w:rsidRDefault="00A43916"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1434C5" w:rsidRDefault="001434C5" w:rsidP="00A43916">
      <w:pPr>
        <w:spacing w:after="0" w:line="240" w:lineRule="auto"/>
        <w:jc w:val="both"/>
        <w:rPr>
          <w:rFonts w:ascii="Times New Roman" w:eastAsia="Times New Roman" w:hAnsi="Times New Roman" w:cs="Times New Roman"/>
          <w:b/>
          <w:sz w:val="32"/>
          <w:szCs w:val="32"/>
        </w:rPr>
      </w:pPr>
    </w:p>
    <w:p w:rsidR="002C7710" w:rsidRDefault="002C7710" w:rsidP="00885889">
      <w:pPr>
        <w:tabs>
          <w:tab w:val="left" w:pos="0"/>
        </w:tabs>
        <w:spacing w:after="0" w:line="240" w:lineRule="auto"/>
        <w:jc w:val="center"/>
        <w:rPr>
          <w:rFonts w:ascii="Times New Roman" w:eastAsia="Times New Roman" w:hAnsi="Times New Roman" w:cs="Times New Roman"/>
          <w:b/>
          <w:sz w:val="28"/>
          <w:szCs w:val="28"/>
        </w:rPr>
      </w:pPr>
    </w:p>
    <w:p w:rsidR="001434C5" w:rsidRDefault="001434C5" w:rsidP="00885889">
      <w:pPr>
        <w:tabs>
          <w:tab w:val="left" w:pos="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Основное содержание</w:t>
      </w:r>
      <w:r w:rsidR="002C7710">
        <w:rPr>
          <w:rFonts w:ascii="Times New Roman" w:eastAsia="Times New Roman" w:hAnsi="Times New Roman" w:cs="Times New Roman"/>
          <w:b/>
          <w:sz w:val="28"/>
          <w:szCs w:val="28"/>
        </w:rPr>
        <w:t xml:space="preserve"> программы</w:t>
      </w:r>
    </w:p>
    <w:p w:rsidR="00885889" w:rsidRDefault="00885889" w:rsidP="00885889">
      <w:pPr>
        <w:tabs>
          <w:tab w:val="left" w:pos="0"/>
        </w:tabs>
        <w:spacing w:after="0" w:line="240" w:lineRule="auto"/>
        <w:jc w:val="center"/>
        <w:rPr>
          <w:rFonts w:ascii="Times New Roman" w:eastAsia="Times New Roman" w:hAnsi="Times New Roman" w:cs="Times New Roman"/>
          <w:b/>
          <w:sz w:val="28"/>
          <w:szCs w:val="28"/>
        </w:rPr>
      </w:pPr>
    </w:p>
    <w:p w:rsidR="00A43916" w:rsidRPr="00A43916" w:rsidRDefault="00A43916" w:rsidP="00A43916">
      <w:pPr>
        <w:spacing w:after="0" w:line="240" w:lineRule="auto"/>
        <w:jc w:val="center"/>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Предметное содержание речи</w:t>
      </w:r>
    </w:p>
    <w:p w:rsidR="00A43916" w:rsidRPr="00A43916" w:rsidRDefault="00A43916" w:rsidP="00A43916">
      <w:pPr>
        <w:spacing w:after="0" w:line="240" w:lineRule="auto"/>
        <w:ind w:firstLine="709"/>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Общение дошкольников на крымсктатарском  языке в рамках следующей примерной тематике:   </w:t>
      </w:r>
    </w:p>
    <w:p w:rsidR="00A43916" w:rsidRPr="00A43916" w:rsidRDefault="00A43916" w:rsidP="00A43916">
      <w:pPr>
        <w:numPr>
          <w:ilvl w:val="0"/>
          <w:numId w:val="1"/>
        </w:numPr>
        <w:tabs>
          <w:tab w:val="left" w:pos="284"/>
        </w:tabs>
        <w:suppressAutoHyphens/>
        <w:spacing w:after="0" w:line="240" w:lineRule="auto"/>
        <w:ind w:left="0" w:firstLine="0"/>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Я и моя семья. Взаимоотношения  в семье, с друзьями. Слова приветствия. Внешность. Воспитание вежливости и отзывчивости у детей по отношению друг к другу.</w:t>
      </w:r>
    </w:p>
    <w:p w:rsidR="00A43916" w:rsidRPr="00A43916" w:rsidRDefault="00A43916" w:rsidP="00A43916">
      <w:pPr>
        <w:numPr>
          <w:ilvl w:val="0"/>
          <w:numId w:val="1"/>
        </w:numPr>
        <w:tabs>
          <w:tab w:val="left" w:pos="284"/>
        </w:tabs>
        <w:suppressAutoHyphens/>
        <w:spacing w:after="0" w:line="240" w:lineRule="auto"/>
        <w:ind w:left="0" w:firstLine="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Домашние и дикие животные. Цвета. Прилагательные. Воспитание любви к животным и эмоциональную отзывчивость на личные успехи и успехи товарищей.</w:t>
      </w:r>
    </w:p>
    <w:p w:rsidR="00A43916" w:rsidRPr="00A43916" w:rsidRDefault="00A43916" w:rsidP="00A43916">
      <w:pPr>
        <w:numPr>
          <w:ilvl w:val="0"/>
          <w:numId w:val="1"/>
        </w:numPr>
        <w:tabs>
          <w:tab w:val="left" w:pos="284"/>
        </w:tabs>
        <w:suppressAutoHyphens/>
        <w:spacing w:after="0" w:line="240" w:lineRule="auto"/>
        <w:ind w:left="0" w:firstLine="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Крым. Люди Крыма. Достопримечательности (памятники, улицы, театры).</w:t>
      </w:r>
    </w:p>
    <w:p w:rsidR="00A43916" w:rsidRDefault="00A43916" w:rsidP="00A43916">
      <w:pPr>
        <w:numPr>
          <w:ilvl w:val="0"/>
          <w:numId w:val="1"/>
        </w:numPr>
        <w:tabs>
          <w:tab w:val="left" w:pos="284"/>
        </w:tabs>
        <w:suppressAutoHyphens/>
        <w:spacing w:after="0" w:line="240" w:lineRule="auto"/>
        <w:ind w:left="0" w:firstLine="0"/>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Времена года. Природа. Погода. Глаголы движения. Народные игры. Увлечения.</w:t>
      </w:r>
    </w:p>
    <w:p w:rsidR="00A43916" w:rsidRPr="002D25B5" w:rsidRDefault="00A43916" w:rsidP="002D25B5">
      <w:pPr>
        <w:pStyle w:val="a6"/>
        <w:numPr>
          <w:ilvl w:val="0"/>
          <w:numId w:val="1"/>
        </w:numPr>
        <w:spacing w:after="0" w:line="240" w:lineRule="auto"/>
        <w:ind w:left="426" w:hanging="426"/>
        <w:jc w:val="both"/>
        <w:rPr>
          <w:rFonts w:ascii="Times New Roman" w:hAnsi="Times New Roman"/>
          <w:sz w:val="28"/>
          <w:szCs w:val="28"/>
        </w:rPr>
      </w:pPr>
      <w:r w:rsidRPr="002D25B5">
        <w:rPr>
          <w:rFonts w:ascii="Times New Roman" w:hAnsi="Times New Roman"/>
          <w:sz w:val="28"/>
          <w:szCs w:val="28"/>
        </w:rPr>
        <w:t>Счет от 1-10.</w:t>
      </w:r>
    </w:p>
    <w:p w:rsidR="001A2E62" w:rsidRPr="00A43916" w:rsidRDefault="001A2E62" w:rsidP="001A2E62">
      <w:pPr>
        <w:tabs>
          <w:tab w:val="left" w:pos="0"/>
        </w:tabs>
        <w:spacing w:after="0" w:line="240" w:lineRule="auto"/>
        <w:rPr>
          <w:rFonts w:ascii="Times New Roman" w:eastAsia="Times New Roman" w:hAnsi="Times New Roman" w:cs="Times New Roman"/>
          <w:b/>
          <w:sz w:val="28"/>
          <w:szCs w:val="28"/>
        </w:rPr>
      </w:pPr>
    </w:p>
    <w:p w:rsidR="00A43916" w:rsidRPr="00A43916" w:rsidRDefault="00A43916" w:rsidP="00A43916">
      <w:pPr>
        <w:spacing w:after="0" w:line="240" w:lineRule="auto"/>
        <w:jc w:val="both"/>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 xml:space="preserve">                                  Виды  речевой  деятельности</w:t>
      </w:r>
    </w:p>
    <w:p w:rsidR="00A43916" w:rsidRPr="00A43916" w:rsidRDefault="00A43916" w:rsidP="00A43916">
      <w:pPr>
        <w:spacing w:after="0" w:line="240" w:lineRule="auto"/>
        <w:jc w:val="both"/>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 xml:space="preserve">                                                     Говорение</w:t>
      </w:r>
    </w:p>
    <w:p w:rsidR="00A43916" w:rsidRPr="00A43916" w:rsidRDefault="00A43916" w:rsidP="00A43916">
      <w:pPr>
        <w:spacing w:after="0" w:line="240" w:lineRule="auto"/>
        <w:jc w:val="both"/>
        <w:rPr>
          <w:rFonts w:ascii="Times New Roman" w:eastAsia="Times New Roman" w:hAnsi="Times New Roman" w:cs="Times New Roman"/>
          <w:b/>
          <w:i/>
          <w:sz w:val="28"/>
          <w:szCs w:val="28"/>
        </w:rPr>
      </w:pPr>
      <w:r w:rsidRPr="00A43916">
        <w:rPr>
          <w:rFonts w:ascii="Times New Roman" w:eastAsia="Times New Roman" w:hAnsi="Times New Roman" w:cs="Times New Roman"/>
          <w:b/>
          <w:i/>
          <w:sz w:val="28"/>
          <w:szCs w:val="28"/>
        </w:rPr>
        <w:t>Диалогическая речь</w:t>
      </w:r>
    </w:p>
    <w:p w:rsidR="00A43916" w:rsidRPr="00A43916" w:rsidRDefault="00A43916" w:rsidP="00A43916">
      <w:pPr>
        <w:spacing w:after="0" w:line="240" w:lineRule="auto"/>
        <w:jc w:val="both"/>
        <w:rPr>
          <w:rFonts w:ascii="Times New Roman" w:eastAsia="Times New Roman" w:hAnsi="Times New Roman" w:cs="Times New Roman"/>
          <w:sz w:val="28"/>
          <w:szCs w:val="28"/>
        </w:rPr>
      </w:pPr>
      <w:proofErr w:type="gramStart"/>
      <w:r w:rsidRPr="00A43916">
        <w:rPr>
          <w:rFonts w:ascii="Times New Roman" w:eastAsia="Times New Roman" w:hAnsi="Times New Roman" w:cs="Times New Roman"/>
          <w:b/>
          <w:sz w:val="28"/>
          <w:szCs w:val="28"/>
        </w:rPr>
        <w:t xml:space="preserve">Диалог этикетного характера: </w:t>
      </w:r>
      <w:r w:rsidRPr="00A43916">
        <w:rPr>
          <w:rFonts w:ascii="Times New Roman" w:eastAsia="Times New Roman" w:hAnsi="Times New Roman" w:cs="Times New Roman"/>
          <w:sz w:val="28"/>
          <w:szCs w:val="28"/>
        </w:rPr>
        <w:t>начинать, поддерживать и заканчивать разговор; поздравлять, выражать пожелания; выражать благодарность; отказаться, соглашаться.</w:t>
      </w:r>
      <w:proofErr w:type="gramEnd"/>
    </w:p>
    <w:p w:rsidR="00A43916" w:rsidRPr="00A43916" w:rsidRDefault="00A43916" w:rsidP="00A43916">
      <w:pPr>
        <w:spacing w:after="0" w:line="240" w:lineRule="auto"/>
        <w:jc w:val="both"/>
        <w:rPr>
          <w:rFonts w:ascii="Times New Roman" w:eastAsia="Times New Roman" w:hAnsi="Times New Roman" w:cs="Times New Roman"/>
          <w:sz w:val="28"/>
          <w:szCs w:val="28"/>
        </w:rPr>
      </w:pPr>
      <w:proofErr w:type="gramStart"/>
      <w:r w:rsidRPr="00A43916">
        <w:rPr>
          <w:rFonts w:ascii="Times New Roman" w:eastAsia="Times New Roman" w:hAnsi="Times New Roman" w:cs="Times New Roman"/>
          <w:b/>
          <w:sz w:val="28"/>
          <w:szCs w:val="28"/>
        </w:rPr>
        <w:t xml:space="preserve">Диалог-расспрос: </w:t>
      </w:r>
      <w:r w:rsidRPr="00A43916">
        <w:rPr>
          <w:rFonts w:ascii="Times New Roman" w:eastAsia="Times New Roman" w:hAnsi="Times New Roman" w:cs="Times New Roman"/>
          <w:sz w:val="28"/>
          <w:szCs w:val="28"/>
        </w:rPr>
        <w:t>запрашивать и сообщать фактическую информацию (Кто?</w:t>
      </w:r>
      <w:proofErr w:type="gramEnd"/>
      <w:r w:rsidRPr="00A43916">
        <w:rPr>
          <w:rFonts w:ascii="Times New Roman" w:eastAsia="Times New Roman" w:hAnsi="Times New Roman" w:cs="Times New Roman"/>
          <w:sz w:val="28"/>
          <w:szCs w:val="28"/>
        </w:rPr>
        <w:t xml:space="preserve"> Что? Как? </w:t>
      </w:r>
      <w:proofErr w:type="gramStart"/>
      <w:r w:rsidRPr="00A43916">
        <w:rPr>
          <w:rFonts w:ascii="Times New Roman" w:eastAsia="Times New Roman" w:hAnsi="Times New Roman" w:cs="Times New Roman"/>
          <w:sz w:val="28"/>
          <w:szCs w:val="28"/>
        </w:rPr>
        <w:t>Где?), переходя с позиции спрашивающего на позицию отвечающего; целенаправленно расспрашивать, «брать интервью».</w:t>
      </w:r>
      <w:proofErr w:type="gramEnd"/>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b/>
          <w:sz w:val="28"/>
          <w:szCs w:val="28"/>
        </w:rPr>
        <w:t>Диалог-побуждение:</w:t>
      </w:r>
      <w:r w:rsidRPr="00A43916">
        <w:rPr>
          <w:rFonts w:ascii="Times New Roman" w:eastAsia="Times New Roman" w:hAnsi="Times New Roman" w:cs="Times New Roman"/>
          <w:sz w:val="28"/>
          <w:szCs w:val="28"/>
        </w:rPr>
        <w:t xml:space="preserve"> к действию – обращаться с просьбой, приглашать к действию</w:t>
      </w:r>
      <w:proofErr w:type="gramStart"/>
      <w:r w:rsidRPr="00A43916">
        <w:rPr>
          <w:rFonts w:ascii="Times New Roman" w:eastAsia="Times New Roman" w:hAnsi="Times New Roman" w:cs="Times New Roman"/>
          <w:sz w:val="28"/>
          <w:szCs w:val="28"/>
        </w:rPr>
        <w:t>,в</w:t>
      </w:r>
      <w:proofErr w:type="gramEnd"/>
      <w:r w:rsidRPr="00A43916">
        <w:rPr>
          <w:rFonts w:ascii="Times New Roman" w:eastAsia="Times New Roman" w:hAnsi="Times New Roman" w:cs="Times New Roman"/>
          <w:sz w:val="28"/>
          <w:szCs w:val="28"/>
        </w:rPr>
        <w:t>заимодействию и соглашаться, не соглашаться принять в нем участие.</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b/>
          <w:sz w:val="28"/>
          <w:szCs w:val="28"/>
        </w:rPr>
        <w:t>Комбинирование указанных видов диалога</w:t>
      </w:r>
      <w:r w:rsidRPr="00A43916">
        <w:rPr>
          <w:rFonts w:ascii="Times New Roman" w:eastAsia="Times New Roman" w:hAnsi="Times New Roman" w:cs="Times New Roman"/>
          <w:sz w:val="28"/>
          <w:szCs w:val="28"/>
        </w:rPr>
        <w:t xml:space="preserve"> для решения коммуникативных задач.</w:t>
      </w:r>
    </w:p>
    <w:p w:rsidR="00A43916" w:rsidRPr="00A43916" w:rsidRDefault="00A43916" w:rsidP="00A43916">
      <w:pPr>
        <w:spacing w:after="0" w:line="240" w:lineRule="auto"/>
        <w:jc w:val="both"/>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Монологическая речь</w:t>
      </w:r>
    </w:p>
    <w:p w:rsidR="00A43916" w:rsidRPr="00A43916" w:rsidRDefault="00A43916" w:rsidP="00A43916">
      <w:pPr>
        <w:numPr>
          <w:ilvl w:val="0"/>
          <w:numId w:val="10"/>
        </w:numPr>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кратко высказываться о фактах и событиях, используя такие коммуникативные типы речи, как повествование и сообщение.</w:t>
      </w:r>
    </w:p>
    <w:p w:rsidR="00A43916" w:rsidRPr="00A43916" w:rsidRDefault="00A43916" w:rsidP="00A43916">
      <w:pPr>
        <w:spacing w:after="0" w:line="240" w:lineRule="auto"/>
        <w:jc w:val="both"/>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Аудирование</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Восприятие на слух и понимание услышанного текста или речи педагога.</w:t>
      </w:r>
    </w:p>
    <w:p w:rsidR="00A43916" w:rsidRPr="00A43916" w:rsidRDefault="00A43916" w:rsidP="00A43916">
      <w:pPr>
        <w:spacing w:after="0" w:line="240" w:lineRule="auto"/>
        <w:jc w:val="both"/>
        <w:rPr>
          <w:rFonts w:ascii="Times New Roman" w:eastAsia="Times New Roman" w:hAnsi="Times New Roman" w:cs="Times New Roman"/>
          <w:i/>
          <w:sz w:val="28"/>
          <w:szCs w:val="28"/>
        </w:rPr>
      </w:pPr>
      <w:r w:rsidRPr="00A43916">
        <w:rPr>
          <w:rFonts w:ascii="Times New Roman" w:eastAsia="Times New Roman" w:hAnsi="Times New Roman" w:cs="Times New Roman"/>
          <w:i/>
          <w:sz w:val="28"/>
          <w:szCs w:val="28"/>
        </w:rPr>
        <w:t>Формирование умений:</w:t>
      </w:r>
    </w:p>
    <w:p w:rsidR="00A43916" w:rsidRPr="00A43916" w:rsidRDefault="00A43916" w:rsidP="00A43916">
      <w:pPr>
        <w:numPr>
          <w:ilvl w:val="0"/>
          <w:numId w:val="10"/>
        </w:numPr>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выделять основную информацию в воспринимаемом на слух тексте;</w:t>
      </w:r>
    </w:p>
    <w:p w:rsidR="00A43916" w:rsidRPr="00A43916" w:rsidRDefault="00A43916" w:rsidP="00A43916">
      <w:pPr>
        <w:numPr>
          <w:ilvl w:val="0"/>
          <w:numId w:val="10"/>
        </w:numPr>
        <w:suppressAutoHyphens/>
        <w:spacing w:after="0" w:line="240" w:lineRule="auto"/>
        <w:ind w:left="0" w:firstLine="0"/>
        <w:contextualSpacing/>
        <w:jc w:val="both"/>
        <w:rPr>
          <w:rFonts w:ascii="Times New Roman" w:eastAsia="Times New Roman" w:hAnsi="Times New Roman" w:cs="Times New Roman"/>
          <w:b/>
          <w:bCs/>
          <w:sz w:val="32"/>
          <w:szCs w:val="32"/>
          <w:lang w:eastAsia="ar-SA"/>
        </w:rPr>
      </w:pPr>
      <w:r w:rsidRPr="00A43916">
        <w:rPr>
          <w:rFonts w:ascii="Times New Roman" w:eastAsia="Times New Roman" w:hAnsi="Times New Roman" w:cs="Times New Roman"/>
          <w:sz w:val="28"/>
          <w:szCs w:val="28"/>
          <w:lang w:eastAsia="ar-SA"/>
        </w:rPr>
        <w:t>выборочно понимать необходимую информацию.</w:t>
      </w:r>
    </w:p>
    <w:p w:rsidR="00A43916" w:rsidRPr="00A43916" w:rsidRDefault="00A43916" w:rsidP="00A43916">
      <w:pPr>
        <w:spacing w:after="0" w:line="240" w:lineRule="auto"/>
        <w:jc w:val="both"/>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 xml:space="preserve">                                           </w:t>
      </w:r>
    </w:p>
    <w:p w:rsidR="00A43916" w:rsidRPr="00A43916" w:rsidRDefault="00A43916" w:rsidP="00A43916">
      <w:pPr>
        <w:spacing w:after="0" w:line="240" w:lineRule="auto"/>
        <w:jc w:val="both"/>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 xml:space="preserve">                                     Языковые знания и навыки</w:t>
      </w:r>
    </w:p>
    <w:p w:rsidR="00A43916" w:rsidRPr="00A43916" w:rsidRDefault="00A43916" w:rsidP="00A43916">
      <w:pPr>
        <w:spacing w:after="0" w:line="240" w:lineRule="auto"/>
        <w:jc w:val="both"/>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 xml:space="preserve">                                Произносительная сторона речи</w:t>
      </w:r>
    </w:p>
    <w:p w:rsidR="00A43916" w:rsidRPr="00A43916" w:rsidRDefault="00A43916" w:rsidP="00A43916">
      <w:pPr>
        <w:spacing w:after="0" w:line="240" w:lineRule="auto"/>
        <w:ind w:firstLine="708"/>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Навыки адекватного произношения и различения на слух всех звуков изучаемого крымскотатрского языка, соблюдения ударения и интонации в </w:t>
      </w:r>
      <w:r w:rsidRPr="00A43916">
        <w:rPr>
          <w:rFonts w:ascii="Times New Roman" w:eastAsia="Times New Roman" w:hAnsi="Times New Roman" w:cs="Times New Roman"/>
          <w:sz w:val="28"/>
          <w:szCs w:val="28"/>
        </w:rPr>
        <w:lastRenderedPageBreak/>
        <w:t xml:space="preserve">словах и фразах, ритмико-интонационные навыки произношения различных типов предложений, </w:t>
      </w:r>
      <w:r w:rsidRPr="00A43916">
        <w:rPr>
          <w:rFonts w:ascii="Times New Roman" w:eastAsia="Times New Roman" w:hAnsi="Times New Roman" w:cs="Times New Roman"/>
          <w:iCs/>
          <w:sz w:val="28"/>
          <w:szCs w:val="28"/>
        </w:rPr>
        <w:t>выражение чувств и эмоций</w:t>
      </w:r>
      <w:r w:rsidRPr="00A43916">
        <w:rPr>
          <w:rFonts w:ascii="Times New Roman" w:eastAsia="Times New Roman" w:hAnsi="Times New Roman" w:cs="Times New Roman"/>
          <w:sz w:val="28"/>
          <w:szCs w:val="28"/>
        </w:rPr>
        <w:t>.</w:t>
      </w:r>
    </w:p>
    <w:p w:rsidR="00A43916" w:rsidRPr="00A43916" w:rsidRDefault="00A43916" w:rsidP="00A43916">
      <w:pPr>
        <w:spacing w:after="0" w:line="240" w:lineRule="auto"/>
        <w:jc w:val="both"/>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Лексическая сторона речи</w:t>
      </w:r>
    </w:p>
    <w:p w:rsidR="00A43916" w:rsidRPr="00A43916" w:rsidRDefault="00A43916" w:rsidP="00A43916">
      <w:pPr>
        <w:spacing w:after="0" w:line="240" w:lineRule="auto"/>
        <w:ind w:firstLine="708"/>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Навыки распознания и употребления в речи лексических единиц, обслуживающих ситуациях в рамках тематики.</w:t>
      </w:r>
    </w:p>
    <w:p w:rsidR="00A43916" w:rsidRPr="00A43916" w:rsidRDefault="00A43916" w:rsidP="00A43916">
      <w:pPr>
        <w:spacing w:after="0" w:line="240" w:lineRule="auto"/>
        <w:jc w:val="both"/>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 xml:space="preserve">                                      Грамматическая сторона речи</w:t>
      </w:r>
    </w:p>
    <w:p w:rsidR="00A43916" w:rsidRPr="00A43916" w:rsidRDefault="00A43916" w:rsidP="00A43916">
      <w:pPr>
        <w:spacing w:after="0" w:line="240" w:lineRule="auto"/>
        <w:ind w:firstLine="708"/>
        <w:jc w:val="both"/>
        <w:rPr>
          <w:rFonts w:ascii="Times New Roman" w:eastAsia="Times New Roman" w:hAnsi="Times New Roman" w:cs="Times New Roman"/>
          <w:b/>
          <w:bCs/>
          <w:sz w:val="28"/>
          <w:szCs w:val="28"/>
        </w:rPr>
      </w:pPr>
      <w:r w:rsidRPr="00A43916">
        <w:rPr>
          <w:rFonts w:ascii="Times New Roman" w:eastAsia="Times New Roman" w:hAnsi="Times New Roman" w:cs="Times New Roman"/>
          <w:sz w:val="28"/>
          <w:szCs w:val="28"/>
        </w:rPr>
        <w:t>Признаки глаголов в наиболее употребительных временных формах</w:t>
      </w:r>
      <w:proofErr w:type="gramStart"/>
      <w:r w:rsidRPr="00A43916">
        <w:rPr>
          <w:rFonts w:ascii="Times New Roman" w:eastAsia="Times New Roman" w:hAnsi="Times New Roman" w:cs="Times New Roman"/>
          <w:sz w:val="28"/>
          <w:szCs w:val="28"/>
        </w:rPr>
        <w:t>.М</w:t>
      </w:r>
      <w:proofErr w:type="gramEnd"/>
      <w:r w:rsidRPr="00A43916">
        <w:rPr>
          <w:rFonts w:ascii="Times New Roman" w:eastAsia="Times New Roman" w:hAnsi="Times New Roman" w:cs="Times New Roman"/>
          <w:sz w:val="28"/>
          <w:szCs w:val="28"/>
        </w:rPr>
        <w:t>естоимения, прилагательные, наречия, предлоги,  числительные. Навыки распознания и употребления в речи.</w:t>
      </w:r>
    </w:p>
    <w:p w:rsidR="00A43916" w:rsidRPr="00A43916" w:rsidRDefault="00A43916" w:rsidP="00A43916">
      <w:pPr>
        <w:spacing w:after="0" w:line="240" w:lineRule="auto"/>
        <w:jc w:val="center"/>
        <w:rPr>
          <w:rFonts w:ascii="Times New Roman" w:eastAsia="Times New Roman" w:hAnsi="Times New Roman" w:cs="Times New Roman"/>
          <w:b/>
          <w:bCs/>
          <w:sz w:val="28"/>
          <w:szCs w:val="28"/>
        </w:rPr>
      </w:pPr>
      <w:r w:rsidRPr="00A43916">
        <w:rPr>
          <w:rFonts w:ascii="Times New Roman" w:eastAsia="Times New Roman" w:hAnsi="Times New Roman" w:cs="Times New Roman"/>
          <w:b/>
          <w:bCs/>
          <w:sz w:val="28"/>
          <w:szCs w:val="28"/>
        </w:rPr>
        <w:t>Социокультурные знания и умения</w:t>
      </w:r>
    </w:p>
    <w:p w:rsidR="00A43916" w:rsidRPr="00A43916" w:rsidRDefault="00A43916" w:rsidP="00A43916">
      <w:pPr>
        <w:spacing w:after="0" w:line="240" w:lineRule="auto"/>
        <w:ind w:firstLine="708"/>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Осуществление межличностного и межкультурного общения с применением знаний о национально-культурных особенностях крымских татар, полученных в  непосредственной образовательной деятельности изучения крымскотатрского языка.</w:t>
      </w:r>
    </w:p>
    <w:p w:rsidR="00A43916" w:rsidRPr="00A43916" w:rsidRDefault="00A43916" w:rsidP="00A43916">
      <w:pPr>
        <w:spacing w:after="0" w:line="240" w:lineRule="auto"/>
        <w:jc w:val="both"/>
        <w:rPr>
          <w:rFonts w:ascii="Times New Roman" w:eastAsia="Times New Roman" w:hAnsi="Times New Roman" w:cs="Times New Roman"/>
          <w:i/>
          <w:iCs/>
          <w:sz w:val="28"/>
          <w:szCs w:val="28"/>
        </w:rPr>
      </w:pPr>
      <w:r w:rsidRPr="00A43916">
        <w:rPr>
          <w:rFonts w:ascii="Times New Roman" w:eastAsia="Times New Roman" w:hAnsi="Times New Roman" w:cs="Times New Roman"/>
          <w:i/>
          <w:iCs/>
          <w:sz w:val="28"/>
          <w:szCs w:val="28"/>
        </w:rPr>
        <w:t>Знание:</w:t>
      </w:r>
    </w:p>
    <w:p w:rsidR="00A43916" w:rsidRPr="00A43916" w:rsidRDefault="00A43916" w:rsidP="00A43916">
      <w:pPr>
        <w:numPr>
          <w:ilvl w:val="0"/>
          <w:numId w:val="11"/>
        </w:numPr>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значения изучаемого крымскотат</w:t>
      </w:r>
      <w:r w:rsidR="004E2398">
        <w:rPr>
          <w:rFonts w:ascii="Times New Roman" w:eastAsia="Times New Roman" w:hAnsi="Times New Roman" w:cs="Times New Roman"/>
          <w:sz w:val="28"/>
          <w:szCs w:val="28"/>
          <w:lang w:eastAsia="ar-SA"/>
        </w:rPr>
        <w:t>арского языка</w:t>
      </w:r>
      <w:proofErr w:type="gramStart"/>
      <w:r w:rsidR="004E2398">
        <w:rPr>
          <w:rFonts w:ascii="Times New Roman" w:eastAsia="Times New Roman" w:hAnsi="Times New Roman" w:cs="Times New Roman"/>
          <w:sz w:val="28"/>
          <w:szCs w:val="28"/>
          <w:lang w:eastAsia="ar-SA"/>
        </w:rPr>
        <w:t xml:space="preserve"> </w:t>
      </w:r>
      <w:r w:rsidRPr="00A43916">
        <w:rPr>
          <w:rFonts w:ascii="Times New Roman" w:eastAsia="Times New Roman" w:hAnsi="Times New Roman" w:cs="Times New Roman"/>
          <w:sz w:val="28"/>
          <w:szCs w:val="28"/>
          <w:lang w:eastAsia="ar-SA"/>
        </w:rPr>
        <w:t>;</w:t>
      </w:r>
      <w:proofErr w:type="gramEnd"/>
    </w:p>
    <w:p w:rsidR="00A43916" w:rsidRPr="00A43916" w:rsidRDefault="00A43916" w:rsidP="00A43916">
      <w:pPr>
        <w:numPr>
          <w:ilvl w:val="0"/>
          <w:numId w:val="11"/>
        </w:numPr>
        <w:tabs>
          <w:tab w:val="left" w:pos="284"/>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 xml:space="preserve">      наиболее употребительной фоновой лексики;</w:t>
      </w:r>
    </w:p>
    <w:p w:rsidR="00A43916" w:rsidRPr="00A43916" w:rsidRDefault="00A43916" w:rsidP="00A43916">
      <w:pPr>
        <w:numPr>
          <w:ilvl w:val="0"/>
          <w:numId w:val="11"/>
        </w:numPr>
        <w:tabs>
          <w:tab w:val="left" w:pos="284"/>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 xml:space="preserve">      современный социоку</w:t>
      </w:r>
      <w:r w:rsidR="004E2398">
        <w:rPr>
          <w:rFonts w:ascii="Times New Roman" w:eastAsia="Times New Roman" w:hAnsi="Times New Roman" w:cs="Times New Roman"/>
          <w:sz w:val="28"/>
          <w:szCs w:val="28"/>
          <w:lang w:eastAsia="ar-SA"/>
        </w:rPr>
        <w:t>льтурный портрет</w:t>
      </w:r>
      <w:r w:rsidRPr="00A43916">
        <w:rPr>
          <w:rFonts w:ascii="Times New Roman" w:eastAsia="Times New Roman" w:hAnsi="Times New Roman" w:cs="Times New Roman"/>
          <w:sz w:val="28"/>
          <w:szCs w:val="28"/>
          <w:lang w:eastAsia="ar-SA"/>
        </w:rPr>
        <w:t>;</w:t>
      </w:r>
    </w:p>
    <w:p w:rsidR="00A43916" w:rsidRPr="00A43916" w:rsidRDefault="00A43916" w:rsidP="00A43916">
      <w:pPr>
        <w:numPr>
          <w:ilvl w:val="0"/>
          <w:numId w:val="11"/>
        </w:numPr>
        <w:tabs>
          <w:tab w:val="left" w:pos="284"/>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 xml:space="preserve">      культурного наследия крымских татар.</w:t>
      </w:r>
    </w:p>
    <w:p w:rsidR="00A43916" w:rsidRPr="00A43916" w:rsidRDefault="00A43916" w:rsidP="00A43916">
      <w:pPr>
        <w:tabs>
          <w:tab w:val="left" w:pos="284"/>
        </w:tabs>
        <w:spacing w:after="0" w:line="240" w:lineRule="auto"/>
        <w:jc w:val="both"/>
        <w:rPr>
          <w:rFonts w:ascii="Times New Roman" w:eastAsia="Times New Roman" w:hAnsi="Times New Roman" w:cs="Times New Roman"/>
          <w:i/>
          <w:iCs/>
          <w:sz w:val="28"/>
          <w:szCs w:val="28"/>
        </w:rPr>
      </w:pPr>
      <w:r w:rsidRPr="00A43916">
        <w:rPr>
          <w:rFonts w:ascii="Times New Roman" w:eastAsia="Times New Roman" w:hAnsi="Times New Roman" w:cs="Times New Roman"/>
          <w:i/>
          <w:iCs/>
          <w:sz w:val="28"/>
          <w:szCs w:val="28"/>
        </w:rPr>
        <w:t>Овладение умениями:</w:t>
      </w:r>
    </w:p>
    <w:p w:rsidR="00A43916" w:rsidRPr="00A43916" w:rsidRDefault="00A43916" w:rsidP="00A43916">
      <w:pPr>
        <w:numPr>
          <w:ilvl w:val="0"/>
          <w:numId w:val="12"/>
        </w:numPr>
        <w:tabs>
          <w:tab w:val="left" w:pos="284"/>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 xml:space="preserve">      представлять родную культуру на крымскотатарском языке;</w:t>
      </w:r>
    </w:p>
    <w:p w:rsidR="00A43916" w:rsidRPr="00A43916" w:rsidRDefault="00A43916" w:rsidP="00A43916">
      <w:pPr>
        <w:numPr>
          <w:ilvl w:val="0"/>
          <w:numId w:val="12"/>
        </w:numPr>
        <w:tabs>
          <w:tab w:val="left" w:pos="284"/>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 xml:space="preserve">      находить сходство и различие в традициях своего народа и крымских татар.</w:t>
      </w:r>
    </w:p>
    <w:p w:rsidR="00A43916" w:rsidRPr="00A43916" w:rsidRDefault="00A43916" w:rsidP="00A43916">
      <w:pPr>
        <w:tabs>
          <w:tab w:val="left" w:pos="284"/>
        </w:tabs>
        <w:spacing w:after="0" w:line="240" w:lineRule="auto"/>
        <w:jc w:val="both"/>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 xml:space="preserve">                                Учебно-познавательные умения</w:t>
      </w:r>
    </w:p>
    <w:p w:rsidR="00A43916" w:rsidRPr="00A43916" w:rsidRDefault="00A43916" w:rsidP="00A43916">
      <w:pPr>
        <w:tabs>
          <w:tab w:val="left" w:pos="284"/>
        </w:tabs>
        <w:spacing w:after="0" w:line="240" w:lineRule="auto"/>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 xml:space="preserve">  Овладение специальными учебными умениями:</w:t>
      </w:r>
    </w:p>
    <w:p w:rsidR="00A43916" w:rsidRPr="00A43916" w:rsidRDefault="00A43916" w:rsidP="00A43916">
      <w:pPr>
        <w:numPr>
          <w:ilvl w:val="0"/>
          <w:numId w:val="19"/>
        </w:numPr>
        <w:tabs>
          <w:tab w:val="left" w:pos="284"/>
        </w:tabs>
        <w:suppressAutoHyphens/>
        <w:spacing w:after="0" w:line="240" w:lineRule="auto"/>
        <w:ind w:left="0" w:firstLine="0"/>
        <w:contextualSpacing/>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осуществлять осмысленный просмотр мультфильмов на крымскотатрском языке;</w:t>
      </w:r>
    </w:p>
    <w:p w:rsidR="00A43916" w:rsidRPr="00A43916" w:rsidRDefault="00A43916" w:rsidP="00A43916">
      <w:pPr>
        <w:numPr>
          <w:ilvl w:val="0"/>
          <w:numId w:val="13"/>
        </w:numPr>
        <w:tabs>
          <w:tab w:val="left" w:pos="284"/>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выполнять простые задания.</w:t>
      </w:r>
    </w:p>
    <w:p w:rsidR="00A43916" w:rsidRPr="00A43916" w:rsidRDefault="00A43916" w:rsidP="00A43916">
      <w:pPr>
        <w:spacing w:after="0" w:line="240" w:lineRule="auto"/>
        <w:rPr>
          <w:rFonts w:ascii="Times New Roman" w:eastAsia="Times New Roman" w:hAnsi="Times New Roman" w:cs="Times New Roman"/>
          <w:b/>
          <w:sz w:val="28"/>
          <w:szCs w:val="28"/>
        </w:rPr>
      </w:pPr>
      <w:r w:rsidRPr="00A43916">
        <w:rPr>
          <w:rFonts w:ascii="Times New Roman" w:eastAsia="Times New Roman" w:hAnsi="Times New Roman" w:cs="Times New Roman"/>
          <w:b/>
          <w:sz w:val="28"/>
          <w:szCs w:val="28"/>
        </w:rPr>
        <w:t xml:space="preserve">                             Результаты реализации программы</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В Федеральном законе «Об образовании в Российской Федерации» указано, что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Важно, что </w:t>
      </w:r>
      <w:r w:rsidRPr="004E2398">
        <w:rPr>
          <w:rFonts w:ascii="Times New Roman" w:eastAsia="Times New Roman" w:hAnsi="Times New Roman" w:cs="Times New Roman"/>
          <w:bCs/>
          <w:i/>
          <w:iCs/>
          <w:sz w:val="28"/>
          <w:szCs w:val="28"/>
        </w:rPr>
        <w:t xml:space="preserve">освоение образовательных программ дошкольного образования </w:t>
      </w:r>
      <w:r w:rsidRPr="004E2398">
        <w:rPr>
          <w:rFonts w:ascii="Times New Roman" w:eastAsia="Times New Roman" w:hAnsi="Times New Roman" w:cs="Times New Roman"/>
          <w:b/>
          <w:bCs/>
          <w:i/>
          <w:iCs/>
          <w:sz w:val="28"/>
          <w:szCs w:val="28"/>
        </w:rPr>
        <w:t>не сопровождается</w:t>
      </w:r>
      <w:r w:rsidRPr="004E2398">
        <w:rPr>
          <w:rFonts w:ascii="Times New Roman" w:eastAsia="Times New Roman" w:hAnsi="Times New Roman" w:cs="Times New Roman"/>
          <w:bCs/>
          <w:i/>
          <w:iCs/>
          <w:sz w:val="28"/>
          <w:szCs w:val="28"/>
        </w:rPr>
        <w:t xml:space="preserve"> проведением промежуточных аттестаций и итоговой аттестации обучающихся. </w:t>
      </w:r>
      <w:r w:rsidRPr="004E2398">
        <w:rPr>
          <w:rFonts w:ascii="Times New Roman" w:eastAsia="Times New Roman" w:hAnsi="Times New Roman" w:cs="Times New Roman"/>
          <w:sz w:val="28"/>
          <w:szCs w:val="28"/>
        </w:rPr>
        <w:t>Достижения</w:t>
      </w:r>
      <w:r w:rsidRPr="00A43916">
        <w:rPr>
          <w:rFonts w:ascii="Times New Roman" w:eastAsia="Times New Roman" w:hAnsi="Times New Roman" w:cs="Times New Roman"/>
          <w:sz w:val="28"/>
          <w:szCs w:val="28"/>
        </w:rPr>
        <w:t xml:space="preserve"> ребенка в процессе усвоения второго языка связаны с методикой обучения, с количеством времени, затраченного на изучение, со стилем взрослого, ведущего обучение, и с индивидуальными качествами ребенка, изучающего крымскотатрский  язык. Уровень овладения дошкольниками второго языка определяется реальным возрастом ребенка, временем начала обучения и объемом преподавания. Положительные результаты можно ожидать при условии согласованных усилий дошкольной образовательной организации и родителей.</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lastRenderedPageBreak/>
        <w:t xml:space="preserve">          От дошкольника, в силу специфики его возраста, нельзя требовать умения полноценно общаться, понимать и говорить на втором  языке, но важно воспитывать стремление вести себя адекватно, уверенность в том, что он сможет понять и высказать свою мысль на изучаемом языке.</w:t>
      </w:r>
    </w:p>
    <w:p w:rsidR="00A43916" w:rsidRPr="00A43916" w:rsidRDefault="00A43916" w:rsidP="00A43916">
      <w:pPr>
        <w:spacing w:after="0" w:line="240" w:lineRule="auto"/>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К концу дошкольного возраста ребенок может:</w:t>
      </w:r>
    </w:p>
    <w:p w:rsidR="00A43916" w:rsidRPr="00A43916" w:rsidRDefault="00A43916" w:rsidP="00A43916">
      <w:pPr>
        <w:numPr>
          <w:ilvl w:val="0"/>
          <w:numId w:val="14"/>
        </w:numPr>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ситуативно понимать речь взрослого и других детей;</w:t>
      </w:r>
    </w:p>
    <w:p w:rsidR="00A43916" w:rsidRPr="00A43916" w:rsidRDefault="00A43916" w:rsidP="00A43916">
      <w:pPr>
        <w:numPr>
          <w:ilvl w:val="0"/>
          <w:numId w:val="14"/>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выполнять распоряжения по ходу действия игры или другой деятельности;</w:t>
      </w:r>
    </w:p>
    <w:p w:rsidR="00A43916" w:rsidRPr="00A43916" w:rsidRDefault="00A43916" w:rsidP="00A43916">
      <w:pPr>
        <w:numPr>
          <w:ilvl w:val="0"/>
          <w:numId w:val="14"/>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отвечать на вопросы других участников общения, а также незнакомых взрослых, в том числе носителей языка;</w:t>
      </w:r>
    </w:p>
    <w:p w:rsidR="00A43916" w:rsidRPr="00A43916" w:rsidRDefault="00A43916" w:rsidP="00A43916">
      <w:pPr>
        <w:numPr>
          <w:ilvl w:val="0"/>
          <w:numId w:val="14"/>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задавать вопросы на крымскотатарском  языке;</w:t>
      </w:r>
    </w:p>
    <w:p w:rsidR="00A43916" w:rsidRPr="00A43916" w:rsidRDefault="00A43916" w:rsidP="00A43916">
      <w:pPr>
        <w:numPr>
          <w:ilvl w:val="0"/>
          <w:numId w:val="14"/>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рассказывать стихотворения, рифмовки, считалки, петь песенки на крымскотатарском языке;</w:t>
      </w:r>
    </w:p>
    <w:p w:rsidR="00A43916" w:rsidRPr="00A43916" w:rsidRDefault="00A43916" w:rsidP="00A43916">
      <w:pPr>
        <w:numPr>
          <w:ilvl w:val="0"/>
          <w:numId w:val="14"/>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давать указания и кратко описывать предметы и явления; высказывать предположения;</w:t>
      </w:r>
    </w:p>
    <w:p w:rsidR="00A43916" w:rsidRPr="00A43916" w:rsidRDefault="00A43916" w:rsidP="00A43916">
      <w:pPr>
        <w:numPr>
          <w:ilvl w:val="0"/>
          <w:numId w:val="14"/>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lang w:eastAsia="ar-SA"/>
        </w:rPr>
      </w:pPr>
      <w:r w:rsidRPr="00A43916">
        <w:rPr>
          <w:rFonts w:ascii="Times New Roman" w:eastAsia="Times New Roman" w:hAnsi="Times New Roman" w:cs="Times New Roman"/>
          <w:sz w:val="28"/>
          <w:szCs w:val="28"/>
          <w:lang w:eastAsia="ar-SA"/>
        </w:rPr>
        <w:t>создавать как отдельные осмысленные высказывания, так и цепочку высказываний, связанных между собой логически.</w:t>
      </w:r>
    </w:p>
    <w:p w:rsidR="00A43916" w:rsidRPr="00A43916" w:rsidRDefault="00A43916" w:rsidP="00A43916">
      <w:pPr>
        <w:tabs>
          <w:tab w:val="left" w:pos="426"/>
        </w:tabs>
        <w:spacing w:after="0" w:line="240" w:lineRule="auto"/>
        <w:ind w:firstLine="709"/>
        <w:jc w:val="both"/>
        <w:rPr>
          <w:rFonts w:ascii="Times New Roman" w:eastAsia="Times New Roman" w:hAnsi="Times New Roman" w:cs="Times New Roman"/>
          <w:sz w:val="28"/>
          <w:szCs w:val="28"/>
        </w:rPr>
      </w:pPr>
      <w:r w:rsidRPr="00A43916">
        <w:rPr>
          <w:rFonts w:ascii="Times New Roman" w:eastAsia="Times New Roman" w:hAnsi="Times New Roman" w:cs="Times New Roman"/>
          <w:sz w:val="28"/>
          <w:szCs w:val="28"/>
        </w:rPr>
        <w:t>Таким образом, ребенок сможет осмысленно осуществлять речевые действия и пользоваться вторым языком как реальным средством общения в доступном его пониманию объеме.</w:t>
      </w:r>
    </w:p>
    <w:p w:rsidR="00A43916" w:rsidRPr="00A43916" w:rsidRDefault="00A43916" w:rsidP="00A43916">
      <w:pPr>
        <w:tabs>
          <w:tab w:val="left" w:pos="426"/>
        </w:tabs>
        <w:spacing w:after="0" w:line="240" w:lineRule="auto"/>
        <w:jc w:val="center"/>
        <w:rPr>
          <w:rFonts w:ascii="Times New Roman" w:eastAsia="Times New Roman" w:hAnsi="Times New Roman" w:cs="Times New Roman"/>
          <w:b/>
          <w:bCs/>
          <w:sz w:val="32"/>
          <w:szCs w:val="32"/>
        </w:rPr>
      </w:pPr>
    </w:p>
    <w:p w:rsidR="00A43916" w:rsidRPr="004E2398" w:rsidRDefault="00A43916" w:rsidP="00A43916">
      <w:pPr>
        <w:tabs>
          <w:tab w:val="left" w:pos="426"/>
        </w:tabs>
        <w:spacing w:after="0" w:line="240" w:lineRule="auto"/>
        <w:jc w:val="center"/>
        <w:rPr>
          <w:rFonts w:ascii="Times New Roman" w:eastAsia="Times New Roman" w:hAnsi="Times New Roman" w:cs="Times New Roman"/>
          <w:b/>
          <w:bCs/>
          <w:sz w:val="32"/>
          <w:szCs w:val="32"/>
        </w:rPr>
      </w:pPr>
      <w:r w:rsidRPr="004E2398">
        <w:rPr>
          <w:rFonts w:ascii="Times New Roman" w:eastAsia="Times New Roman" w:hAnsi="Times New Roman" w:cs="Times New Roman"/>
          <w:b/>
          <w:bCs/>
          <w:sz w:val="32"/>
          <w:szCs w:val="32"/>
        </w:rPr>
        <w:t xml:space="preserve">3. Условия реализации программы изучения </w:t>
      </w:r>
    </w:p>
    <w:p w:rsidR="00A43916" w:rsidRPr="004E2398" w:rsidRDefault="00A43916" w:rsidP="00A43916">
      <w:pPr>
        <w:tabs>
          <w:tab w:val="left" w:pos="426"/>
        </w:tabs>
        <w:spacing w:after="0" w:line="240" w:lineRule="auto"/>
        <w:jc w:val="center"/>
        <w:rPr>
          <w:rFonts w:ascii="Times New Roman" w:eastAsia="Times New Roman" w:hAnsi="Times New Roman" w:cs="Times New Roman"/>
          <w:sz w:val="32"/>
          <w:szCs w:val="32"/>
        </w:rPr>
      </w:pPr>
      <w:r w:rsidRPr="004E2398">
        <w:rPr>
          <w:rFonts w:ascii="Times New Roman" w:eastAsia="Times New Roman" w:hAnsi="Times New Roman" w:cs="Times New Roman"/>
          <w:b/>
          <w:bCs/>
          <w:sz w:val="32"/>
          <w:szCs w:val="32"/>
        </w:rPr>
        <w:t>крымскотатарского языка</w:t>
      </w:r>
    </w:p>
    <w:p w:rsidR="00A43916" w:rsidRPr="004E2398" w:rsidRDefault="00A43916" w:rsidP="00A43916">
      <w:pPr>
        <w:tabs>
          <w:tab w:val="left" w:pos="426"/>
        </w:tabs>
        <w:spacing w:after="0" w:line="240" w:lineRule="auto"/>
        <w:jc w:val="both"/>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ab/>
        <w:t>Для освоения дошкольниками обязательного содержания Программмы изучения крымскотатарского языка организуются такие виды активности детей на занятии, как:</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proofErr w:type="gramStart"/>
      <w:r w:rsidRPr="004E2398">
        <w:rPr>
          <w:rFonts w:ascii="Times New Roman" w:eastAsia="Times New Roman" w:hAnsi="Times New Roman" w:cs="Times New Roman"/>
          <w:b/>
          <w:bCs/>
          <w:i/>
          <w:iCs/>
          <w:sz w:val="28"/>
          <w:szCs w:val="28"/>
        </w:rPr>
        <w:t>двигательная</w:t>
      </w:r>
      <w:proofErr w:type="gramEnd"/>
      <w:r w:rsidRPr="004E2398">
        <w:rPr>
          <w:rFonts w:ascii="Times New Roman" w:eastAsia="Times New Roman" w:hAnsi="Times New Roman" w:cs="Times New Roman"/>
          <w:b/>
          <w:bCs/>
          <w:i/>
          <w:iCs/>
          <w:sz w:val="28"/>
          <w:szCs w:val="28"/>
        </w:rPr>
        <w:t> </w:t>
      </w:r>
      <w:r w:rsidRPr="004E2398">
        <w:rPr>
          <w:rFonts w:ascii="Times New Roman" w:eastAsia="Times New Roman" w:hAnsi="Times New Roman" w:cs="Times New Roman"/>
          <w:i/>
          <w:iCs/>
          <w:sz w:val="28"/>
          <w:szCs w:val="28"/>
        </w:rPr>
        <w:t>(перемещение в различных зонах помещения для занятий, выполнение команд и поручений, ответы с помощью условных жестов и игровых предметов, игры с предметами и соревнования);</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proofErr w:type="gramStart"/>
      <w:r w:rsidRPr="004E2398">
        <w:rPr>
          <w:rFonts w:ascii="Times New Roman" w:eastAsia="Times New Roman" w:hAnsi="Times New Roman" w:cs="Times New Roman"/>
          <w:b/>
          <w:bCs/>
          <w:i/>
          <w:iCs/>
          <w:sz w:val="28"/>
          <w:szCs w:val="28"/>
        </w:rPr>
        <w:t>игровая</w:t>
      </w:r>
      <w:proofErr w:type="gramEnd"/>
      <w:r w:rsidRPr="004E2398">
        <w:rPr>
          <w:rFonts w:ascii="Times New Roman" w:eastAsia="Times New Roman" w:hAnsi="Times New Roman" w:cs="Times New Roman"/>
          <w:b/>
          <w:bCs/>
          <w:i/>
          <w:iCs/>
          <w:sz w:val="28"/>
          <w:szCs w:val="28"/>
        </w:rPr>
        <w:t> </w:t>
      </w:r>
      <w:r w:rsidRPr="004E2398">
        <w:rPr>
          <w:rFonts w:ascii="Times New Roman" w:eastAsia="Times New Roman" w:hAnsi="Times New Roman" w:cs="Times New Roman"/>
          <w:i/>
          <w:iCs/>
          <w:sz w:val="28"/>
          <w:szCs w:val="28"/>
        </w:rPr>
        <w:t>(предметная, с игрушками, сюжетная, ролевая, режиссерская, с правилами);</w:t>
      </w:r>
      <w:r w:rsidRPr="004E2398">
        <w:rPr>
          <w:rFonts w:ascii="Times New Roman" w:eastAsia="Times New Roman" w:hAnsi="Times New Roman" w:cs="Times New Roman"/>
          <w:b/>
          <w:bCs/>
          <w:i/>
          <w:iCs/>
          <w:sz w:val="28"/>
          <w:szCs w:val="28"/>
        </w:rPr>
        <w:t> </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r w:rsidRPr="004E2398">
        <w:rPr>
          <w:rFonts w:ascii="Times New Roman" w:eastAsia="Times New Roman" w:hAnsi="Times New Roman" w:cs="Times New Roman"/>
          <w:b/>
          <w:bCs/>
          <w:i/>
          <w:iCs/>
          <w:sz w:val="28"/>
          <w:szCs w:val="28"/>
        </w:rPr>
        <w:t>коммуникативна</w:t>
      </w:r>
      <w:proofErr w:type="gramStart"/>
      <w:r w:rsidRPr="004E2398">
        <w:rPr>
          <w:rFonts w:ascii="Times New Roman" w:eastAsia="Times New Roman" w:hAnsi="Times New Roman" w:cs="Times New Roman"/>
          <w:b/>
          <w:bCs/>
          <w:i/>
          <w:iCs/>
          <w:sz w:val="28"/>
          <w:szCs w:val="28"/>
        </w:rPr>
        <w:t>я</w:t>
      </w:r>
      <w:r w:rsidRPr="004E2398">
        <w:rPr>
          <w:rFonts w:ascii="Times New Roman" w:eastAsia="Times New Roman" w:hAnsi="Times New Roman" w:cs="Times New Roman"/>
          <w:i/>
          <w:iCs/>
          <w:sz w:val="28"/>
          <w:szCs w:val="28"/>
        </w:rPr>
        <w:t>(</w:t>
      </w:r>
      <w:proofErr w:type="gramEnd"/>
      <w:r w:rsidRPr="004E2398">
        <w:rPr>
          <w:rFonts w:ascii="Times New Roman" w:eastAsia="Times New Roman" w:hAnsi="Times New Roman" w:cs="Times New Roman"/>
          <w:i/>
          <w:iCs/>
          <w:sz w:val="28"/>
          <w:szCs w:val="28"/>
        </w:rPr>
        <w:t>общение и взаимодействие со взрослыми и сверстниками);</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proofErr w:type="gramStart"/>
      <w:r w:rsidRPr="004E2398">
        <w:rPr>
          <w:rFonts w:ascii="Times New Roman" w:eastAsia="Times New Roman" w:hAnsi="Times New Roman" w:cs="Times New Roman"/>
          <w:b/>
          <w:bCs/>
          <w:i/>
          <w:iCs/>
          <w:sz w:val="28"/>
          <w:szCs w:val="28"/>
        </w:rPr>
        <w:t>познавательно-исследовательская</w:t>
      </w:r>
      <w:proofErr w:type="gramEnd"/>
      <w:r w:rsidRPr="004E2398">
        <w:rPr>
          <w:rFonts w:ascii="Times New Roman" w:eastAsia="Times New Roman" w:hAnsi="Times New Roman" w:cs="Times New Roman"/>
          <w:b/>
          <w:bCs/>
          <w:i/>
          <w:iCs/>
          <w:sz w:val="28"/>
          <w:szCs w:val="28"/>
        </w:rPr>
        <w:t> </w:t>
      </w:r>
      <w:r w:rsidRPr="004E2398">
        <w:rPr>
          <w:rFonts w:ascii="Times New Roman" w:eastAsia="Times New Roman" w:hAnsi="Times New Roman" w:cs="Times New Roman"/>
          <w:i/>
          <w:iCs/>
          <w:sz w:val="28"/>
          <w:szCs w:val="28"/>
        </w:rPr>
        <w:t>(экспериментирование с объектами и материалами окружающего мира);</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proofErr w:type="gramStart"/>
      <w:r w:rsidRPr="004E2398">
        <w:rPr>
          <w:rFonts w:ascii="Times New Roman" w:eastAsia="Times New Roman" w:hAnsi="Times New Roman" w:cs="Times New Roman"/>
          <w:b/>
          <w:bCs/>
          <w:i/>
          <w:iCs/>
          <w:sz w:val="28"/>
          <w:szCs w:val="28"/>
        </w:rPr>
        <w:t>художественная</w:t>
      </w:r>
      <w:proofErr w:type="gramEnd"/>
      <w:r w:rsidRPr="004E2398">
        <w:rPr>
          <w:rFonts w:ascii="Times New Roman" w:eastAsia="Times New Roman" w:hAnsi="Times New Roman" w:cs="Times New Roman"/>
          <w:b/>
          <w:bCs/>
          <w:i/>
          <w:iCs/>
          <w:sz w:val="28"/>
          <w:szCs w:val="28"/>
        </w:rPr>
        <w:t> </w:t>
      </w:r>
      <w:r w:rsidRPr="004E2398">
        <w:rPr>
          <w:rFonts w:ascii="Times New Roman" w:eastAsia="Times New Roman" w:hAnsi="Times New Roman" w:cs="Times New Roman"/>
          <w:i/>
          <w:iCs/>
          <w:sz w:val="28"/>
          <w:szCs w:val="28"/>
        </w:rPr>
        <w:t>(восприятие детской литературы, художественных иллюстраций, мультипликаций и фольклора);</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r w:rsidRPr="004E2398">
        <w:rPr>
          <w:rFonts w:ascii="Times New Roman" w:eastAsia="Times New Roman" w:hAnsi="Times New Roman" w:cs="Times New Roman"/>
          <w:b/>
          <w:bCs/>
          <w:i/>
          <w:iCs/>
          <w:sz w:val="28"/>
          <w:szCs w:val="28"/>
        </w:rPr>
        <w:t>элементарная трудовая </w:t>
      </w:r>
      <w:r w:rsidRPr="004E2398">
        <w:rPr>
          <w:rFonts w:ascii="Times New Roman" w:eastAsia="Times New Roman" w:hAnsi="Times New Roman" w:cs="Times New Roman"/>
          <w:i/>
          <w:iCs/>
          <w:sz w:val="28"/>
          <w:szCs w:val="28"/>
        </w:rPr>
        <w:t>(подготовка к самообслуживанию, выполнению посильных бытовых обязанностей, взаимодействие и взаимопомощь);</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proofErr w:type="gramStart"/>
      <w:r w:rsidRPr="004E2398">
        <w:rPr>
          <w:rFonts w:ascii="Times New Roman" w:eastAsia="Times New Roman" w:hAnsi="Times New Roman" w:cs="Times New Roman"/>
          <w:b/>
          <w:bCs/>
          <w:i/>
          <w:iCs/>
          <w:sz w:val="28"/>
          <w:szCs w:val="28"/>
        </w:rPr>
        <w:t>конструирующая</w:t>
      </w:r>
      <w:proofErr w:type="gramEnd"/>
      <w:r w:rsidRPr="004E2398">
        <w:rPr>
          <w:rFonts w:ascii="Times New Roman" w:eastAsia="Times New Roman" w:hAnsi="Times New Roman" w:cs="Times New Roman"/>
          <w:i/>
          <w:iCs/>
          <w:sz w:val="28"/>
          <w:szCs w:val="28"/>
        </w:rPr>
        <w:t> (изготовление поделок из природного и иного материала, деталей конструктора, бумаги);</w:t>
      </w:r>
      <w:r w:rsidRPr="004E2398">
        <w:rPr>
          <w:rFonts w:ascii="Times New Roman" w:eastAsia="Times New Roman" w:hAnsi="Times New Roman" w:cs="Times New Roman"/>
          <w:b/>
          <w:bCs/>
          <w:i/>
          <w:iCs/>
          <w:sz w:val="28"/>
          <w:szCs w:val="28"/>
        </w:rPr>
        <w:t> </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r w:rsidRPr="004E2398">
        <w:rPr>
          <w:rFonts w:ascii="Times New Roman" w:eastAsia="Times New Roman" w:hAnsi="Times New Roman" w:cs="Times New Roman"/>
          <w:b/>
          <w:bCs/>
          <w:i/>
          <w:iCs/>
          <w:sz w:val="28"/>
          <w:szCs w:val="28"/>
        </w:rPr>
        <w:t>изобразительная </w:t>
      </w:r>
      <w:r w:rsidRPr="004E2398">
        <w:rPr>
          <w:rFonts w:ascii="Times New Roman" w:eastAsia="Times New Roman" w:hAnsi="Times New Roman" w:cs="Times New Roman"/>
          <w:i/>
          <w:iCs/>
          <w:sz w:val="28"/>
          <w:szCs w:val="28"/>
        </w:rPr>
        <w:t>(рисование, лепка, аппликация)</w:t>
      </w:r>
      <w:r w:rsidRPr="004E2398">
        <w:rPr>
          <w:rFonts w:ascii="Times New Roman" w:eastAsia="Times New Roman" w:hAnsi="Times New Roman" w:cs="Times New Roman"/>
          <w:b/>
          <w:bCs/>
          <w:i/>
          <w:iCs/>
          <w:sz w:val="28"/>
          <w:szCs w:val="28"/>
        </w:rPr>
        <w:t>;</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r w:rsidRPr="004E2398">
        <w:rPr>
          <w:rFonts w:ascii="Times New Roman" w:eastAsia="Times New Roman" w:hAnsi="Times New Roman" w:cs="Times New Roman"/>
          <w:b/>
          <w:bCs/>
          <w:i/>
          <w:iCs/>
          <w:sz w:val="28"/>
          <w:szCs w:val="28"/>
        </w:rPr>
        <w:lastRenderedPageBreak/>
        <w:t>музыкальная </w:t>
      </w:r>
      <w:r w:rsidRPr="004E2398">
        <w:rPr>
          <w:rFonts w:ascii="Times New Roman" w:eastAsia="Times New Roman" w:hAnsi="Times New Roman" w:cs="Times New Roman"/>
          <w:i/>
          <w:iCs/>
          <w:sz w:val="28"/>
          <w:szCs w:val="28"/>
        </w:rPr>
        <w:t>(музыкальное сопровождение занятия, пение, игра на детских музыкальных инструментах);</w:t>
      </w:r>
    </w:p>
    <w:p w:rsidR="00A43916" w:rsidRPr="004E2398" w:rsidRDefault="00A43916" w:rsidP="00A43916">
      <w:pPr>
        <w:numPr>
          <w:ilvl w:val="0"/>
          <w:numId w:val="16"/>
        </w:numPr>
        <w:tabs>
          <w:tab w:val="left" w:pos="426"/>
        </w:tabs>
        <w:suppressAutoHyphens/>
        <w:spacing w:after="0" w:line="240" w:lineRule="auto"/>
        <w:ind w:left="0" w:firstLine="0"/>
        <w:contextualSpacing/>
        <w:jc w:val="both"/>
        <w:rPr>
          <w:rFonts w:ascii="Times New Roman" w:eastAsia="Times New Roman" w:hAnsi="Times New Roman" w:cs="Times New Roman"/>
          <w:sz w:val="28"/>
          <w:szCs w:val="28"/>
        </w:rPr>
      </w:pPr>
      <w:r w:rsidRPr="004E2398">
        <w:rPr>
          <w:rFonts w:ascii="Times New Roman" w:eastAsia="Times New Roman" w:hAnsi="Times New Roman" w:cs="Times New Roman"/>
          <w:i/>
          <w:iCs/>
          <w:sz w:val="28"/>
          <w:szCs w:val="28"/>
        </w:rPr>
        <w:t> </w:t>
      </w:r>
      <w:proofErr w:type="gramStart"/>
      <w:r w:rsidRPr="004E2398">
        <w:rPr>
          <w:rFonts w:ascii="Times New Roman" w:eastAsia="Times New Roman" w:hAnsi="Times New Roman" w:cs="Times New Roman"/>
          <w:b/>
          <w:bCs/>
          <w:i/>
          <w:iCs/>
          <w:sz w:val="28"/>
          <w:szCs w:val="28"/>
        </w:rPr>
        <w:t>физическая</w:t>
      </w:r>
      <w:proofErr w:type="gramEnd"/>
      <w:r w:rsidRPr="004E2398">
        <w:rPr>
          <w:rFonts w:ascii="Times New Roman" w:eastAsia="Times New Roman" w:hAnsi="Times New Roman" w:cs="Times New Roman"/>
          <w:b/>
          <w:bCs/>
          <w:i/>
          <w:iCs/>
          <w:sz w:val="28"/>
          <w:szCs w:val="28"/>
        </w:rPr>
        <w:t xml:space="preserve"> </w:t>
      </w:r>
      <w:r w:rsidRPr="004E2398">
        <w:rPr>
          <w:rFonts w:ascii="Times New Roman" w:eastAsia="Times New Roman" w:hAnsi="Times New Roman" w:cs="Times New Roman"/>
          <w:i/>
          <w:iCs/>
          <w:sz w:val="28"/>
          <w:szCs w:val="28"/>
        </w:rPr>
        <w:t>(движение под музыку и ритм, элементы оздоровительных упражнений, физкультурные паузы).</w:t>
      </w:r>
    </w:p>
    <w:p w:rsidR="00A43916" w:rsidRPr="004E2398" w:rsidRDefault="00A43916" w:rsidP="00A43916">
      <w:pPr>
        <w:spacing w:after="0" w:line="240" w:lineRule="auto"/>
        <w:ind w:firstLine="709"/>
        <w:jc w:val="both"/>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К условиям реализации  Программы изучения крымскотатарского языка относится организация образовательного пространства и разнообразие материалов, оборудования и инвентаря на занятиях.</w:t>
      </w:r>
    </w:p>
    <w:p w:rsidR="00A43916" w:rsidRPr="004E2398" w:rsidRDefault="00A43916" w:rsidP="00A43916">
      <w:pPr>
        <w:spacing w:after="0" w:line="240" w:lineRule="auto"/>
        <w:ind w:firstLine="709"/>
        <w:jc w:val="both"/>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При организации образовательного пространства для реализации Программы изучения крымскотатарского языка  создается возможность присутствия на занятиях родителей и их взаимодействия с детьми. Это позволяет усилить роль семьи в воспитании и развитии личности дошкольника.</w:t>
      </w:r>
    </w:p>
    <w:p w:rsidR="00A43916" w:rsidRPr="004E2398" w:rsidRDefault="00A43916" w:rsidP="00A43916">
      <w:pPr>
        <w:spacing w:after="0" w:line="240" w:lineRule="auto"/>
        <w:ind w:firstLine="709"/>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В целях  реализации  Программы  необходимы учебно-методические комплекты по обучению детей крымскотатрскому языку в дошкольных образовательных учреждениях (далее - УМК) на основе современных эффективных образовательных технологий</w:t>
      </w:r>
      <w:proofErr w:type="gramStart"/>
      <w:r w:rsidRPr="004E2398">
        <w:rPr>
          <w:rFonts w:ascii="Times New Roman" w:eastAsia="Times New Roman" w:hAnsi="Times New Roman" w:cs="Times New Roman"/>
          <w:sz w:val="28"/>
          <w:szCs w:val="28"/>
        </w:rPr>
        <w:t>.У</w:t>
      </w:r>
      <w:proofErr w:type="gramEnd"/>
      <w:r w:rsidRPr="004E2398">
        <w:rPr>
          <w:rFonts w:ascii="Times New Roman" w:eastAsia="Times New Roman" w:hAnsi="Times New Roman" w:cs="Times New Roman"/>
          <w:sz w:val="28"/>
          <w:szCs w:val="28"/>
        </w:rPr>
        <w:t>МК включают в себя:</w:t>
      </w:r>
    </w:p>
    <w:p w:rsidR="00A43916" w:rsidRPr="004E2398" w:rsidRDefault="00A43916" w:rsidP="00A43916">
      <w:pPr>
        <w:numPr>
          <w:ilvl w:val="0"/>
          <w:numId w:val="17"/>
        </w:numPr>
        <w:spacing w:after="0" w:line="240" w:lineRule="auto"/>
        <w:ind w:left="0" w:firstLine="0"/>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комплект по обучению дошкольников   языку (учебно-методические пособия, рабочие тетради, демонстрационный, раздаточный материал к занятиям, сборник художественных произведений для чтения детям на крымскотатарском языке, аудио-видеоматериалы, мультимедиа);</w:t>
      </w:r>
    </w:p>
    <w:p w:rsidR="00A43916" w:rsidRPr="004E2398" w:rsidRDefault="00A43916" w:rsidP="00A43916">
      <w:pPr>
        <w:numPr>
          <w:ilvl w:val="0"/>
          <w:numId w:val="17"/>
        </w:numPr>
        <w:spacing w:after="0" w:line="240" w:lineRule="auto"/>
        <w:ind w:left="0" w:firstLine="0"/>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 xml:space="preserve">региональную  комплексную  программу дошкольного образования (на русском и крымскотатарском  языках) в соответствии с ФГОС </w:t>
      </w:r>
      <w:proofErr w:type="gramStart"/>
      <w:r w:rsidRPr="004E2398">
        <w:rPr>
          <w:rFonts w:ascii="Times New Roman" w:eastAsia="Times New Roman" w:hAnsi="Times New Roman" w:cs="Times New Roman"/>
          <w:sz w:val="28"/>
          <w:szCs w:val="28"/>
        </w:rPr>
        <w:t>ДО</w:t>
      </w:r>
      <w:proofErr w:type="gramEnd"/>
    </w:p>
    <w:p w:rsidR="00A43916" w:rsidRPr="004E2398" w:rsidRDefault="00A43916" w:rsidP="00A43916">
      <w:pPr>
        <w:spacing w:after="0" w:line="240" w:lineRule="auto"/>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 xml:space="preserve">         Для обеспечения современного уровня организации языкового пространства, оптимизации процесса обучения детей крымскотатрскому  языку необходимо использование   мультимедийных ресурсов нового поколения:</w:t>
      </w:r>
    </w:p>
    <w:p w:rsidR="00A43916" w:rsidRPr="004E2398" w:rsidRDefault="00A43916" w:rsidP="00A43916">
      <w:pPr>
        <w:numPr>
          <w:ilvl w:val="0"/>
          <w:numId w:val="18"/>
        </w:numPr>
        <w:spacing w:after="0" w:line="240" w:lineRule="auto"/>
        <w:ind w:left="0" w:firstLine="0"/>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 xml:space="preserve"> мультфильмы по произведениям поэтов и  писателей на крымскотатарском языке;</w:t>
      </w:r>
    </w:p>
    <w:p w:rsidR="00A43916" w:rsidRPr="004E2398" w:rsidRDefault="00A43916" w:rsidP="00A43916">
      <w:pPr>
        <w:numPr>
          <w:ilvl w:val="0"/>
          <w:numId w:val="18"/>
        </w:numPr>
        <w:spacing w:after="0" w:line="240" w:lineRule="auto"/>
        <w:ind w:left="0" w:firstLine="0"/>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музыкальные сказки и детские песни на крымскотатарском языке на основе  литературных  произведений и фольклора;</w:t>
      </w:r>
    </w:p>
    <w:p w:rsidR="00A43916" w:rsidRPr="004E2398" w:rsidRDefault="00A43916" w:rsidP="00A43916">
      <w:pPr>
        <w:numPr>
          <w:ilvl w:val="0"/>
          <w:numId w:val="18"/>
        </w:numPr>
        <w:spacing w:after="0" w:line="240" w:lineRule="auto"/>
        <w:ind w:left="0" w:firstLine="0"/>
        <w:jc w:val="both"/>
        <w:textAlignment w:val="baseline"/>
        <w:rPr>
          <w:rFonts w:ascii="Times New Roman" w:eastAsia="Times New Roman" w:hAnsi="Times New Roman" w:cs="Times New Roman"/>
          <w:sz w:val="28"/>
          <w:szCs w:val="28"/>
        </w:rPr>
      </w:pPr>
      <w:r w:rsidRPr="004E2398">
        <w:rPr>
          <w:rFonts w:ascii="Times New Roman" w:eastAsia="Times New Roman" w:hAnsi="Times New Roman" w:cs="Times New Roman"/>
          <w:sz w:val="28"/>
          <w:szCs w:val="28"/>
        </w:rPr>
        <w:t>аудиозаписи крымско-татарских народных танцевальных мелодий  для детей с 3 до 7 лет,  CD-диски.</w:t>
      </w:r>
    </w:p>
    <w:p w:rsidR="00A43916" w:rsidRPr="00A43916" w:rsidRDefault="00A43916" w:rsidP="00A43916">
      <w:pPr>
        <w:autoSpaceDE w:val="0"/>
        <w:autoSpaceDN w:val="0"/>
        <w:adjustRightInd w:val="0"/>
        <w:spacing w:after="0" w:line="240" w:lineRule="auto"/>
        <w:rPr>
          <w:rFonts w:ascii="Times New Roman" w:eastAsia="Times New Roman" w:hAnsi="Times New Roman" w:cs="Times New Roman"/>
          <w:b/>
          <w:bCs/>
          <w:color w:val="000000"/>
          <w:sz w:val="28"/>
          <w:szCs w:val="28"/>
        </w:rPr>
      </w:pPr>
    </w:p>
    <w:p w:rsidR="00A43916" w:rsidRPr="00A43916" w:rsidRDefault="00A43916" w:rsidP="00A43916">
      <w:pPr>
        <w:suppressAutoHyphens/>
        <w:spacing w:after="0" w:line="240" w:lineRule="auto"/>
        <w:jc w:val="center"/>
        <w:rPr>
          <w:rFonts w:ascii="Times New Roman" w:eastAsia="Times New Roman" w:hAnsi="Times New Roman" w:cs="Times New Roman"/>
          <w:b/>
          <w:sz w:val="28"/>
          <w:szCs w:val="28"/>
          <w:lang w:eastAsia="ar-SA"/>
        </w:rPr>
      </w:pPr>
    </w:p>
    <w:p w:rsidR="00A43916" w:rsidRPr="00A43916" w:rsidRDefault="00A43916" w:rsidP="00A43916">
      <w:pPr>
        <w:suppressAutoHyphens/>
        <w:spacing w:after="0" w:line="240" w:lineRule="auto"/>
        <w:jc w:val="center"/>
        <w:rPr>
          <w:rFonts w:ascii="Times New Roman" w:eastAsia="Times New Roman" w:hAnsi="Times New Roman" w:cs="Times New Roman"/>
          <w:b/>
          <w:sz w:val="28"/>
          <w:szCs w:val="28"/>
          <w:lang w:eastAsia="ar-SA"/>
        </w:rPr>
      </w:pPr>
    </w:p>
    <w:p w:rsidR="00A43916" w:rsidRPr="00A43916" w:rsidRDefault="00A43916" w:rsidP="00A43916">
      <w:pPr>
        <w:suppressAutoHyphens/>
        <w:spacing w:after="0" w:line="240" w:lineRule="auto"/>
        <w:jc w:val="center"/>
        <w:rPr>
          <w:rFonts w:ascii="Times New Roman" w:eastAsia="Times New Roman" w:hAnsi="Times New Roman" w:cs="Times New Roman"/>
          <w:b/>
          <w:sz w:val="28"/>
          <w:szCs w:val="28"/>
          <w:lang w:eastAsia="ar-SA"/>
        </w:rPr>
      </w:pPr>
    </w:p>
    <w:p w:rsidR="00A43916" w:rsidRDefault="00A43916"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Default="00556768" w:rsidP="00A43916">
      <w:pPr>
        <w:suppressAutoHyphens/>
        <w:spacing w:after="0" w:line="240" w:lineRule="auto"/>
        <w:jc w:val="center"/>
        <w:rPr>
          <w:rFonts w:ascii="Times New Roman" w:eastAsia="Times New Roman" w:hAnsi="Times New Roman" w:cs="Times New Roman"/>
          <w:b/>
          <w:sz w:val="28"/>
          <w:szCs w:val="28"/>
          <w:lang w:eastAsia="ar-SA"/>
        </w:rPr>
      </w:pPr>
    </w:p>
    <w:p w:rsidR="00556768" w:rsidRPr="00364852" w:rsidRDefault="00556768" w:rsidP="00556768">
      <w:pPr>
        <w:pStyle w:val="2"/>
        <w:rPr>
          <w:rFonts w:ascii="Times New Roman" w:hAnsi="Times New Roman" w:cs="Times New Roman"/>
          <w:color w:val="auto"/>
          <w:sz w:val="28"/>
          <w:szCs w:val="28"/>
          <w:lang w:eastAsia="ru-RU"/>
        </w:rPr>
      </w:pPr>
      <w:bookmarkStart w:id="6" w:name="_Toc422741505"/>
      <w:r w:rsidRPr="00364852">
        <w:rPr>
          <w:rFonts w:ascii="Times New Roman" w:hAnsi="Times New Roman" w:cs="Times New Roman"/>
          <w:color w:val="auto"/>
          <w:sz w:val="28"/>
          <w:szCs w:val="28"/>
          <w:lang w:eastAsia="ru-RU"/>
        </w:rPr>
        <w:lastRenderedPageBreak/>
        <w:t>Образовательные сайты и электронные адреса</w:t>
      </w:r>
      <w:bookmarkEnd w:id="6"/>
    </w:p>
    <w:p w:rsidR="00556768" w:rsidRPr="00364852" w:rsidRDefault="00556768" w:rsidP="00556768">
      <w:pPr>
        <w:numPr>
          <w:ilvl w:val="0"/>
          <w:numId w:val="29"/>
        </w:numPr>
        <w:tabs>
          <w:tab w:val="left" w:pos="2520"/>
        </w:tabs>
        <w:spacing w:after="0" w:line="240" w:lineRule="auto"/>
        <w:rPr>
          <w:rFonts w:ascii="Times New Roman" w:hAnsi="Times New Roman"/>
          <w:sz w:val="28"/>
          <w:szCs w:val="28"/>
        </w:rPr>
      </w:pPr>
      <w:r w:rsidRPr="00364852">
        <w:rPr>
          <w:rFonts w:ascii="Times New Roman" w:hAnsi="Times New Roman"/>
          <w:sz w:val="28"/>
          <w:szCs w:val="28"/>
          <w:lang w:val="en-US"/>
        </w:rPr>
        <w:t>www</w:t>
      </w:r>
      <w:r w:rsidRPr="00364852">
        <w:rPr>
          <w:rFonts w:ascii="Times New Roman" w:hAnsi="Times New Roman"/>
          <w:sz w:val="28"/>
          <w:szCs w:val="28"/>
        </w:rPr>
        <w:t>.</w:t>
      </w:r>
      <w:proofErr w:type="spellStart"/>
      <w:r w:rsidRPr="00364852">
        <w:rPr>
          <w:rFonts w:ascii="Times New Roman" w:hAnsi="Times New Roman"/>
          <w:sz w:val="28"/>
          <w:szCs w:val="28"/>
          <w:lang w:val="en-US"/>
        </w:rPr>
        <w:t>turkoloq</w:t>
      </w:r>
      <w:proofErr w:type="spellEnd"/>
      <w:r w:rsidRPr="00364852">
        <w:rPr>
          <w:rFonts w:ascii="Times New Roman" w:hAnsi="Times New Roman"/>
          <w:sz w:val="28"/>
          <w:szCs w:val="28"/>
        </w:rPr>
        <w:t xml:space="preserve">. </w:t>
      </w:r>
      <w:proofErr w:type="spellStart"/>
      <w:r w:rsidRPr="00364852">
        <w:rPr>
          <w:rFonts w:ascii="Times New Roman" w:hAnsi="Times New Roman"/>
          <w:sz w:val="28"/>
          <w:szCs w:val="28"/>
          <w:lang w:val="en-US"/>
        </w:rPr>
        <w:t>narod</w:t>
      </w:r>
      <w:proofErr w:type="spellEnd"/>
      <w:r w:rsidRPr="00364852">
        <w:rPr>
          <w:rFonts w:ascii="Times New Roman" w:hAnsi="Times New Roman"/>
          <w:sz w:val="28"/>
          <w:szCs w:val="28"/>
        </w:rPr>
        <w:t>.</w:t>
      </w:r>
      <w:proofErr w:type="spellStart"/>
      <w:r w:rsidRPr="00364852">
        <w:rPr>
          <w:rFonts w:ascii="Times New Roman" w:hAnsi="Times New Roman"/>
          <w:sz w:val="28"/>
          <w:szCs w:val="28"/>
          <w:lang w:val="en-US"/>
        </w:rPr>
        <w:t>ru</w:t>
      </w:r>
      <w:proofErr w:type="spellEnd"/>
    </w:p>
    <w:p w:rsidR="00556768" w:rsidRPr="00364852" w:rsidRDefault="00D93889" w:rsidP="00556768">
      <w:pPr>
        <w:numPr>
          <w:ilvl w:val="0"/>
          <w:numId w:val="29"/>
        </w:numPr>
        <w:tabs>
          <w:tab w:val="left" w:pos="2520"/>
        </w:tabs>
        <w:spacing w:after="0" w:line="240" w:lineRule="auto"/>
        <w:rPr>
          <w:rFonts w:ascii="Times New Roman" w:hAnsi="Times New Roman"/>
          <w:sz w:val="28"/>
          <w:szCs w:val="28"/>
        </w:rPr>
      </w:pPr>
      <w:hyperlink r:id="rId8" w:history="1">
        <w:r w:rsidR="00556768" w:rsidRPr="00364852">
          <w:rPr>
            <w:rFonts w:ascii="Times New Roman" w:hAnsi="Times New Roman"/>
            <w:sz w:val="28"/>
            <w:szCs w:val="28"/>
            <w:u w:val="single"/>
            <w:lang w:val="en-US"/>
          </w:rPr>
          <w:t>www</w:t>
        </w:r>
        <w:r w:rsidR="00556768" w:rsidRPr="00364852">
          <w:rPr>
            <w:rFonts w:ascii="Times New Roman" w:hAnsi="Times New Roman"/>
            <w:sz w:val="28"/>
            <w:szCs w:val="28"/>
            <w:u w:val="single"/>
          </w:rPr>
          <w:t>.</w:t>
        </w:r>
        <w:proofErr w:type="spellStart"/>
        <w:r w:rsidR="00556768" w:rsidRPr="00364852">
          <w:rPr>
            <w:rFonts w:ascii="Times New Roman" w:hAnsi="Times New Roman"/>
            <w:sz w:val="28"/>
            <w:szCs w:val="28"/>
            <w:u w:val="single"/>
            <w:lang w:val="en-US"/>
          </w:rPr>
          <w:t>kirimtatar</w:t>
        </w:r>
        <w:proofErr w:type="spellEnd"/>
        <w:r w:rsidR="00556768" w:rsidRPr="00364852">
          <w:rPr>
            <w:rFonts w:ascii="Times New Roman" w:hAnsi="Times New Roman"/>
            <w:sz w:val="28"/>
            <w:szCs w:val="28"/>
            <w:u w:val="single"/>
          </w:rPr>
          <w:t>.</w:t>
        </w:r>
        <w:r w:rsidR="00556768" w:rsidRPr="00364852">
          <w:rPr>
            <w:rFonts w:ascii="Times New Roman" w:hAnsi="Times New Roman"/>
            <w:sz w:val="28"/>
            <w:szCs w:val="28"/>
            <w:u w:val="single"/>
            <w:lang w:val="en-US"/>
          </w:rPr>
          <w:t>com</w:t>
        </w:r>
      </w:hyperlink>
    </w:p>
    <w:p w:rsidR="00556768" w:rsidRPr="00364852" w:rsidRDefault="00556768" w:rsidP="00556768">
      <w:pPr>
        <w:numPr>
          <w:ilvl w:val="0"/>
          <w:numId w:val="29"/>
        </w:numPr>
        <w:tabs>
          <w:tab w:val="left" w:pos="2520"/>
        </w:tabs>
        <w:spacing w:after="0" w:line="240" w:lineRule="auto"/>
        <w:rPr>
          <w:rFonts w:ascii="Times New Roman" w:hAnsi="Times New Roman"/>
          <w:sz w:val="28"/>
          <w:szCs w:val="28"/>
        </w:rPr>
      </w:pPr>
      <w:proofErr w:type="gramStart"/>
      <w:r w:rsidRPr="00364852">
        <w:rPr>
          <w:rFonts w:ascii="Times New Roman" w:hAnsi="Times New Roman"/>
          <w:sz w:val="28"/>
          <w:szCs w:val="28"/>
          <w:lang w:val="en-US"/>
        </w:rPr>
        <w:t>www</w:t>
      </w:r>
      <w:proofErr w:type="gramEnd"/>
      <w:r w:rsidRPr="00364852">
        <w:rPr>
          <w:rFonts w:ascii="Times New Roman" w:hAnsi="Times New Roman"/>
          <w:sz w:val="28"/>
          <w:szCs w:val="28"/>
        </w:rPr>
        <w:t xml:space="preserve">. </w:t>
      </w:r>
      <w:proofErr w:type="spellStart"/>
      <w:r w:rsidRPr="00364852">
        <w:rPr>
          <w:rFonts w:ascii="Times New Roman" w:hAnsi="Times New Roman"/>
          <w:sz w:val="28"/>
          <w:szCs w:val="28"/>
          <w:lang w:val="en-US"/>
        </w:rPr>
        <w:t>crimeancraft</w:t>
      </w:r>
      <w:proofErr w:type="spellEnd"/>
      <w:r w:rsidRPr="00364852">
        <w:rPr>
          <w:rFonts w:ascii="Times New Roman" w:hAnsi="Times New Roman"/>
          <w:sz w:val="28"/>
          <w:szCs w:val="28"/>
        </w:rPr>
        <w:t>.</w:t>
      </w:r>
      <w:r w:rsidRPr="00364852">
        <w:rPr>
          <w:rFonts w:ascii="Times New Roman" w:hAnsi="Times New Roman"/>
          <w:sz w:val="28"/>
          <w:szCs w:val="28"/>
          <w:lang w:val="en-US"/>
        </w:rPr>
        <w:t>com</w:t>
      </w:r>
    </w:p>
    <w:p w:rsidR="00556768" w:rsidRPr="00364852" w:rsidRDefault="00556768" w:rsidP="00556768">
      <w:pPr>
        <w:numPr>
          <w:ilvl w:val="0"/>
          <w:numId w:val="29"/>
        </w:numPr>
        <w:tabs>
          <w:tab w:val="left" w:pos="2520"/>
        </w:tabs>
        <w:spacing w:after="0" w:line="240" w:lineRule="auto"/>
        <w:rPr>
          <w:rFonts w:ascii="Times New Roman" w:hAnsi="Times New Roman"/>
          <w:sz w:val="28"/>
          <w:szCs w:val="28"/>
        </w:rPr>
      </w:pPr>
      <w:proofErr w:type="gramStart"/>
      <w:r w:rsidRPr="00364852">
        <w:rPr>
          <w:rFonts w:ascii="Times New Roman" w:hAnsi="Times New Roman"/>
          <w:sz w:val="28"/>
          <w:szCs w:val="28"/>
          <w:lang w:val="en-US"/>
        </w:rPr>
        <w:t>www</w:t>
      </w:r>
      <w:proofErr w:type="gramEnd"/>
      <w:r w:rsidRPr="00364852">
        <w:rPr>
          <w:rFonts w:ascii="Times New Roman" w:hAnsi="Times New Roman"/>
          <w:sz w:val="28"/>
          <w:szCs w:val="28"/>
        </w:rPr>
        <w:t xml:space="preserve">. </w:t>
      </w:r>
      <w:proofErr w:type="spellStart"/>
      <w:r w:rsidRPr="00364852">
        <w:rPr>
          <w:rFonts w:ascii="Times New Roman" w:hAnsi="Times New Roman"/>
          <w:sz w:val="28"/>
          <w:szCs w:val="28"/>
          <w:lang w:val="en-US"/>
        </w:rPr>
        <w:t>cidct</w:t>
      </w:r>
      <w:proofErr w:type="spellEnd"/>
      <w:r w:rsidRPr="00364852">
        <w:rPr>
          <w:rFonts w:ascii="Times New Roman" w:hAnsi="Times New Roman"/>
          <w:sz w:val="28"/>
          <w:szCs w:val="28"/>
        </w:rPr>
        <w:t>.</w:t>
      </w:r>
      <w:proofErr w:type="spellStart"/>
      <w:r w:rsidRPr="00364852">
        <w:rPr>
          <w:rFonts w:ascii="Times New Roman" w:hAnsi="Times New Roman"/>
          <w:sz w:val="28"/>
          <w:szCs w:val="28"/>
          <w:lang w:val="en-US"/>
        </w:rPr>
        <w:t>orq</w:t>
      </w:r>
      <w:proofErr w:type="spellEnd"/>
      <w:r w:rsidRPr="00364852">
        <w:rPr>
          <w:rFonts w:ascii="Times New Roman" w:hAnsi="Times New Roman"/>
          <w:sz w:val="28"/>
          <w:szCs w:val="28"/>
        </w:rPr>
        <w:t>.</w:t>
      </w:r>
      <w:proofErr w:type="spellStart"/>
      <w:r w:rsidRPr="00364852">
        <w:rPr>
          <w:rFonts w:ascii="Times New Roman" w:hAnsi="Times New Roman"/>
          <w:sz w:val="28"/>
          <w:szCs w:val="28"/>
          <w:lang w:val="en-US"/>
        </w:rPr>
        <w:t>ua</w:t>
      </w:r>
      <w:proofErr w:type="spellEnd"/>
    </w:p>
    <w:p w:rsidR="00556768" w:rsidRPr="00364852" w:rsidRDefault="00556768" w:rsidP="00556768">
      <w:pPr>
        <w:numPr>
          <w:ilvl w:val="0"/>
          <w:numId w:val="29"/>
        </w:numPr>
        <w:tabs>
          <w:tab w:val="left" w:pos="2520"/>
        </w:tabs>
        <w:spacing w:after="0" w:line="240" w:lineRule="auto"/>
        <w:rPr>
          <w:rFonts w:ascii="Times New Roman" w:hAnsi="Times New Roman"/>
          <w:sz w:val="28"/>
          <w:szCs w:val="28"/>
        </w:rPr>
      </w:pPr>
      <w:proofErr w:type="gramStart"/>
      <w:r w:rsidRPr="00364852">
        <w:rPr>
          <w:rFonts w:ascii="Times New Roman" w:hAnsi="Times New Roman"/>
          <w:sz w:val="28"/>
          <w:szCs w:val="28"/>
          <w:lang w:val="en-US"/>
        </w:rPr>
        <w:t>www</w:t>
      </w:r>
      <w:proofErr w:type="gramEnd"/>
      <w:r w:rsidRPr="00364852">
        <w:rPr>
          <w:rFonts w:ascii="Times New Roman" w:hAnsi="Times New Roman"/>
          <w:sz w:val="28"/>
          <w:szCs w:val="28"/>
          <w:lang w:val="en-US"/>
        </w:rPr>
        <w:t xml:space="preserve">. </w:t>
      </w:r>
      <w:proofErr w:type="spellStart"/>
      <w:proofErr w:type="gramStart"/>
      <w:r w:rsidRPr="00364852">
        <w:rPr>
          <w:rFonts w:ascii="Times New Roman" w:hAnsi="Times New Roman"/>
          <w:sz w:val="28"/>
          <w:szCs w:val="28"/>
          <w:lang w:val="en-US"/>
        </w:rPr>
        <w:t>larichesse</w:t>
      </w:r>
      <w:proofErr w:type="spellEnd"/>
      <w:proofErr w:type="gramEnd"/>
      <w:r w:rsidRPr="00364852">
        <w:rPr>
          <w:rFonts w:ascii="Times New Roman" w:hAnsi="Times New Roman"/>
          <w:sz w:val="28"/>
          <w:szCs w:val="28"/>
          <w:lang w:val="en-US"/>
        </w:rPr>
        <w:t>. com</w:t>
      </w:r>
    </w:p>
    <w:p w:rsidR="00556768" w:rsidRPr="00364852" w:rsidRDefault="00D93889" w:rsidP="00556768">
      <w:pPr>
        <w:numPr>
          <w:ilvl w:val="0"/>
          <w:numId w:val="29"/>
        </w:numPr>
        <w:tabs>
          <w:tab w:val="left" w:pos="2520"/>
        </w:tabs>
        <w:spacing w:after="0" w:line="240" w:lineRule="auto"/>
        <w:rPr>
          <w:rFonts w:ascii="Times New Roman" w:hAnsi="Times New Roman"/>
          <w:sz w:val="28"/>
          <w:szCs w:val="28"/>
          <w:lang w:val="en-US"/>
        </w:rPr>
      </w:pPr>
      <w:hyperlink r:id="rId9" w:history="1">
        <w:r w:rsidR="00556768" w:rsidRPr="00364852">
          <w:rPr>
            <w:rFonts w:ascii="Times New Roman" w:hAnsi="Times New Roman"/>
            <w:sz w:val="28"/>
            <w:szCs w:val="28"/>
            <w:u w:val="single"/>
            <w:lang w:val="en-US"/>
          </w:rPr>
          <w:t>www.crimean.orq</w:t>
        </w:r>
      </w:hyperlink>
      <w:r w:rsidR="00556768" w:rsidRPr="00364852">
        <w:rPr>
          <w:rFonts w:ascii="Times New Roman" w:hAnsi="Times New Roman"/>
          <w:sz w:val="28"/>
          <w:szCs w:val="28"/>
          <w:lang w:val="en-US"/>
        </w:rPr>
        <w:t xml:space="preserve"> /</w:t>
      </w:r>
      <w:proofErr w:type="spellStart"/>
      <w:r w:rsidR="00556768" w:rsidRPr="00364852">
        <w:rPr>
          <w:rFonts w:ascii="Times New Roman" w:hAnsi="Times New Roman"/>
          <w:sz w:val="28"/>
          <w:szCs w:val="28"/>
          <w:lang w:val="en-US"/>
        </w:rPr>
        <w:t>crimea</w:t>
      </w:r>
      <w:proofErr w:type="spellEnd"/>
      <w:r w:rsidR="00556768" w:rsidRPr="00364852">
        <w:rPr>
          <w:rFonts w:ascii="Times New Roman" w:hAnsi="Times New Roman"/>
          <w:sz w:val="28"/>
          <w:szCs w:val="28"/>
          <w:lang w:val="en-US"/>
        </w:rPr>
        <w:t>/sozluk.asp</w:t>
      </w:r>
    </w:p>
    <w:p w:rsidR="00556768" w:rsidRPr="00364852" w:rsidRDefault="00556768" w:rsidP="00556768">
      <w:pPr>
        <w:numPr>
          <w:ilvl w:val="0"/>
          <w:numId w:val="29"/>
        </w:numPr>
        <w:tabs>
          <w:tab w:val="left" w:pos="2520"/>
        </w:tabs>
        <w:spacing w:after="0" w:line="240" w:lineRule="auto"/>
        <w:rPr>
          <w:rFonts w:ascii="Times New Roman" w:hAnsi="Times New Roman"/>
          <w:sz w:val="28"/>
          <w:szCs w:val="28"/>
          <w:lang w:val="en-US"/>
        </w:rPr>
      </w:pPr>
      <w:r w:rsidRPr="00364852">
        <w:rPr>
          <w:rFonts w:ascii="Times New Roman" w:hAnsi="Times New Roman"/>
          <w:sz w:val="28"/>
          <w:szCs w:val="28"/>
          <w:lang w:val="en-US"/>
        </w:rPr>
        <w:t>E-</w:t>
      </w:r>
      <w:proofErr w:type="spellStart"/>
      <w:r w:rsidRPr="00364852">
        <w:rPr>
          <w:rFonts w:ascii="Times New Roman" w:hAnsi="Times New Roman"/>
          <w:sz w:val="28"/>
          <w:szCs w:val="28"/>
          <w:lang w:val="en-US"/>
        </w:rPr>
        <w:t>mail:koz</w:t>
      </w:r>
      <w:proofErr w:type="spellEnd"/>
      <w:r w:rsidRPr="00364852">
        <w:rPr>
          <w:rFonts w:ascii="Times New Roman" w:hAnsi="Times New Roman"/>
          <w:sz w:val="28"/>
          <w:szCs w:val="28"/>
          <w:lang w:val="en-US"/>
        </w:rPr>
        <w:t>-aydin@rambler.ru</w:t>
      </w:r>
    </w:p>
    <w:p w:rsidR="00556768" w:rsidRPr="00364852" w:rsidRDefault="00556768" w:rsidP="00556768">
      <w:pPr>
        <w:numPr>
          <w:ilvl w:val="0"/>
          <w:numId w:val="29"/>
        </w:numPr>
        <w:tabs>
          <w:tab w:val="left" w:pos="2520"/>
        </w:tabs>
        <w:spacing w:after="0" w:line="240" w:lineRule="auto"/>
        <w:rPr>
          <w:rFonts w:ascii="Times New Roman" w:hAnsi="Times New Roman"/>
          <w:sz w:val="28"/>
          <w:szCs w:val="28"/>
        </w:rPr>
      </w:pPr>
      <w:r w:rsidRPr="00364852">
        <w:rPr>
          <w:rFonts w:ascii="Times New Roman" w:hAnsi="Times New Roman"/>
          <w:sz w:val="28"/>
          <w:szCs w:val="28"/>
          <w:lang w:val="en-US"/>
        </w:rPr>
        <w:t xml:space="preserve">E-mail: </w:t>
      </w:r>
      <w:hyperlink r:id="rId10" w:history="1">
        <w:r w:rsidRPr="00364852">
          <w:rPr>
            <w:rFonts w:ascii="Times New Roman" w:hAnsi="Times New Roman"/>
            <w:sz w:val="28"/>
            <w:szCs w:val="28"/>
            <w:u w:val="single"/>
            <w:lang w:val="en-US"/>
          </w:rPr>
          <w:t>leylyam@ukr.net</w:t>
        </w:r>
      </w:hyperlink>
    </w:p>
    <w:p w:rsidR="00556768" w:rsidRPr="00364852" w:rsidRDefault="00556768" w:rsidP="00556768">
      <w:pPr>
        <w:numPr>
          <w:ilvl w:val="0"/>
          <w:numId w:val="29"/>
        </w:numPr>
        <w:tabs>
          <w:tab w:val="left" w:pos="2520"/>
        </w:tabs>
        <w:spacing w:after="0" w:line="240" w:lineRule="auto"/>
        <w:rPr>
          <w:rFonts w:ascii="Times New Roman" w:hAnsi="Times New Roman"/>
          <w:sz w:val="28"/>
          <w:szCs w:val="28"/>
          <w:lang w:val="de-DE"/>
        </w:rPr>
      </w:pPr>
      <w:r w:rsidRPr="00364852">
        <w:rPr>
          <w:rFonts w:ascii="Times New Roman" w:hAnsi="Times New Roman"/>
          <w:sz w:val="28"/>
          <w:szCs w:val="28"/>
          <w:lang w:val="de-DE"/>
        </w:rPr>
        <w:t>E-</w:t>
      </w:r>
      <w:proofErr w:type="spellStart"/>
      <w:r w:rsidRPr="00364852">
        <w:rPr>
          <w:rFonts w:ascii="Times New Roman" w:hAnsi="Times New Roman"/>
          <w:sz w:val="28"/>
          <w:szCs w:val="28"/>
          <w:lang w:val="de-DE"/>
        </w:rPr>
        <w:t>mail</w:t>
      </w:r>
      <w:proofErr w:type="spellEnd"/>
      <w:r w:rsidRPr="00364852">
        <w:rPr>
          <w:rFonts w:ascii="Times New Roman" w:hAnsi="Times New Roman"/>
          <w:sz w:val="28"/>
          <w:szCs w:val="28"/>
          <w:lang w:val="de-DE"/>
        </w:rPr>
        <w:t xml:space="preserve">: </w:t>
      </w:r>
      <w:hyperlink r:id="rId11" w:history="1">
        <w:r w:rsidRPr="00364852">
          <w:rPr>
            <w:rFonts w:ascii="Times New Roman" w:hAnsi="Times New Roman"/>
            <w:sz w:val="28"/>
            <w:szCs w:val="28"/>
            <w:u w:val="single"/>
            <w:lang w:val="de-DE"/>
          </w:rPr>
          <w:t>a-cti@crimea.com</w:t>
        </w:r>
      </w:hyperlink>
    </w:p>
    <w:p w:rsidR="00556768" w:rsidRPr="00364852" w:rsidRDefault="00556768" w:rsidP="00556768">
      <w:pPr>
        <w:numPr>
          <w:ilvl w:val="0"/>
          <w:numId w:val="29"/>
        </w:numPr>
        <w:tabs>
          <w:tab w:val="left" w:pos="2520"/>
        </w:tabs>
        <w:spacing w:after="0" w:line="240" w:lineRule="auto"/>
        <w:rPr>
          <w:rFonts w:ascii="Times New Roman" w:hAnsi="Times New Roman"/>
          <w:sz w:val="28"/>
          <w:szCs w:val="28"/>
          <w:lang w:val="fr-FR"/>
        </w:rPr>
      </w:pPr>
      <w:r w:rsidRPr="00364852">
        <w:rPr>
          <w:rFonts w:ascii="Times New Roman" w:hAnsi="Times New Roman"/>
          <w:sz w:val="28"/>
          <w:szCs w:val="28"/>
          <w:lang w:val="fr-FR"/>
        </w:rPr>
        <w:t xml:space="preserve">E-mail: </w:t>
      </w:r>
      <w:hyperlink r:id="rId12" w:history="1">
        <w:r w:rsidRPr="00364852">
          <w:rPr>
            <w:rFonts w:ascii="Times New Roman" w:hAnsi="Times New Roman"/>
            <w:sz w:val="28"/>
            <w:szCs w:val="28"/>
            <w:u w:val="single"/>
            <w:lang w:val="fr-FR"/>
          </w:rPr>
          <w:t>edem_bakhshish@hotmail.com</w:t>
        </w:r>
      </w:hyperlink>
      <w:r w:rsidRPr="00364852">
        <w:rPr>
          <w:rFonts w:ascii="Times New Roman" w:hAnsi="Times New Roman"/>
          <w:sz w:val="28"/>
          <w:szCs w:val="28"/>
          <w:lang w:val="en-US"/>
        </w:rPr>
        <w:t>.</w:t>
      </w:r>
    </w:p>
    <w:p w:rsidR="00164BBB" w:rsidRPr="00042C7A" w:rsidRDefault="00164BBB" w:rsidP="00556768">
      <w:pPr>
        <w:suppressAutoHyphens/>
        <w:spacing w:after="0" w:line="240" w:lineRule="auto"/>
        <w:jc w:val="center"/>
        <w:rPr>
          <w:rFonts w:ascii="Times New Roman" w:hAnsi="Times New Roman"/>
          <w:lang w:val="en-US"/>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556768">
      <w:pPr>
        <w:suppressAutoHyphens/>
        <w:spacing w:after="0" w:line="240" w:lineRule="auto"/>
        <w:jc w:val="center"/>
        <w:rPr>
          <w:rFonts w:ascii="Times New Roman" w:hAnsi="Times New Roman"/>
        </w:rPr>
      </w:pPr>
    </w:p>
    <w:p w:rsidR="00042C7A" w:rsidRDefault="00042C7A" w:rsidP="00042C7A">
      <w:pPr>
        <w:widowControl w:val="0"/>
        <w:shd w:val="clear" w:color="auto" w:fill="FFFFFF"/>
        <w:autoSpaceDE w:val="0"/>
        <w:autoSpaceDN w:val="0"/>
        <w:adjustRightInd w:val="0"/>
        <w:spacing w:before="274" w:after="0" w:line="240" w:lineRule="auto"/>
        <w:rPr>
          <w:rFonts w:ascii="Times New Roman" w:eastAsia="Times New Roman" w:hAnsi="Times New Roman" w:cs="Courier New"/>
          <w:sz w:val="20"/>
          <w:szCs w:val="20"/>
        </w:rPr>
      </w:pPr>
    </w:p>
    <w:p w:rsidR="00042C7A" w:rsidRDefault="00042C7A" w:rsidP="00042C7A">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Под редакцией </w:t>
      </w:r>
      <w:proofErr w:type="spellStart"/>
      <w:r>
        <w:rPr>
          <w:rFonts w:ascii="Times New Roman" w:eastAsia="Times New Roman" w:hAnsi="Times New Roman" w:cs="Times New Roman"/>
          <w:b/>
          <w:color w:val="000000"/>
          <w:sz w:val="28"/>
          <w:szCs w:val="28"/>
        </w:rPr>
        <w:t>Аблятипова</w:t>
      </w:r>
      <w:proofErr w:type="spellEnd"/>
      <w:r>
        <w:rPr>
          <w:rFonts w:ascii="Times New Roman" w:eastAsia="Times New Roman" w:hAnsi="Times New Roman" w:cs="Times New Roman"/>
          <w:b/>
          <w:color w:val="000000"/>
          <w:sz w:val="28"/>
          <w:szCs w:val="28"/>
        </w:rPr>
        <w:t xml:space="preserve"> А.С.</w:t>
      </w:r>
    </w:p>
    <w:p w:rsidR="00042C7A" w:rsidRDefault="00042C7A" w:rsidP="00042C7A">
      <w:pPr>
        <w:tabs>
          <w:tab w:val="left" w:pos="284"/>
        </w:tabs>
        <w:spacing w:after="0" w:line="240" w:lineRule="auto"/>
        <w:jc w:val="center"/>
        <w:rPr>
          <w:rFonts w:ascii="Times New Roman" w:eastAsia="Times New Roman" w:hAnsi="Times New Roman" w:cs="Times New Roman"/>
          <w:b/>
          <w:sz w:val="24"/>
          <w:szCs w:val="24"/>
        </w:rPr>
      </w:pPr>
    </w:p>
    <w:p w:rsidR="00042C7A" w:rsidRDefault="00042C7A" w:rsidP="00042C7A">
      <w:pPr>
        <w:tabs>
          <w:tab w:val="left" w:pos="284"/>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Авторский коллектив</w:t>
      </w:r>
    </w:p>
    <w:p w:rsidR="00042C7A" w:rsidRPr="00636D2A" w:rsidRDefault="00042C7A" w:rsidP="00042C7A">
      <w:pPr>
        <w:tabs>
          <w:tab w:val="left" w:pos="284"/>
        </w:tabs>
        <w:spacing w:after="0" w:line="240" w:lineRule="auto"/>
        <w:jc w:val="center"/>
        <w:rPr>
          <w:rFonts w:ascii="Times New Roman" w:eastAsia="Times New Roman" w:hAnsi="Times New Roman" w:cs="Times New Roman"/>
          <w:b/>
          <w:sz w:val="24"/>
          <w:szCs w:val="24"/>
        </w:rPr>
      </w:pPr>
    </w:p>
    <w:tbl>
      <w:tblPr>
        <w:tblW w:w="5000" w:type="pct"/>
        <w:tblLook w:val="0000"/>
      </w:tblPr>
      <w:tblGrid>
        <w:gridCol w:w="222"/>
        <w:gridCol w:w="2542"/>
        <w:gridCol w:w="5770"/>
        <w:gridCol w:w="224"/>
        <w:gridCol w:w="591"/>
        <w:gridCol w:w="222"/>
      </w:tblGrid>
      <w:tr w:rsidR="00042C7A" w:rsidRPr="00636D2A" w:rsidTr="00F53329">
        <w:trPr>
          <w:gridAfter w:val="2"/>
          <w:wAfter w:w="422" w:type="pct"/>
        </w:trPr>
        <w:tc>
          <w:tcPr>
            <w:tcW w:w="4473" w:type="pct"/>
            <w:gridSpan w:val="3"/>
          </w:tcPr>
          <w:p w:rsidR="00042C7A" w:rsidRPr="00636D2A" w:rsidRDefault="00042C7A" w:rsidP="00F53329">
            <w:pPr>
              <w:spacing w:after="0" w:line="240" w:lineRule="auto"/>
              <w:ind w:left="-108"/>
              <w:jc w:val="center"/>
              <w:rPr>
                <w:rFonts w:ascii="Times New Roman" w:eastAsia="Times New Roman" w:hAnsi="Times New Roman" w:cs="Times New Roman"/>
                <w:sz w:val="24"/>
                <w:szCs w:val="24"/>
              </w:rPr>
            </w:pPr>
          </w:p>
        </w:tc>
        <w:tc>
          <w:tcPr>
            <w:tcW w:w="105" w:type="pct"/>
          </w:tcPr>
          <w:p w:rsidR="00042C7A" w:rsidRPr="00636D2A" w:rsidRDefault="00042C7A" w:rsidP="00F53329">
            <w:pPr>
              <w:spacing w:after="0" w:line="240" w:lineRule="auto"/>
              <w:jc w:val="both"/>
              <w:rPr>
                <w:rFonts w:ascii="Times New Roman" w:eastAsia="Times New Roman" w:hAnsi="Times New Roman" w:cs="Times New Roman"/>
                <w:sz w:val="24"/>
                <w:szCs w:val="24"/>
              </w:rPr>
            </w:pPr>
          </w:p>
        </w:tc>
      </w:tr>
      <w:tr w:rsidR="00042C7A" w:rsidRPr="00EC38CF" w:rsidTr="00F53329">
        <w:tc>
          <w:tcPr>
            <w:tcW w:w="109" w:type="pct"/>
          </w:tcPr>
          <w:p w:rsidR="00042C7A" w:rsidRPr="00636D2A" w:rsidRDefault="00042C7A" w:rsidP="00F53329">
            <w:pPr>
              <w:spacing w:after="0" w:line="240" w:lineRule="auto"/>
              <w:ind w:left="-108"/>
              <w:jc w:val="center"/>
              <w:rPr>
                <w:rFonts w:ascii="Times New Roman" w:eastAsia="Times New Roman" w:hAnsi="Times New Roman" w:cs="Times New Roman"/>
                <w:sz w:val="24"/>
                <w:szCs w:val="24"/>
              </w:rPr>
            </w:pPr>
          </w:p>
        </w:tc>
        <w:tc>
          <w:tcPr>
            <w:tcW w:w="1339" w:type="pct"/>
          </w:tcPr>
          <w:p w:rsidR="00042C7A" w:rsidRPr="006A5D62" w:rsidRDefault="00042C7A" w:rsidP="00F53329">
            <w:pPr>
              <w:tabs>
                <w:tab w:val="num" w:pos="426"/>
              </w:tabs>
              <w:spacing w:after="0" w:line="240" w:lineRule="auto"/>
              <w:ind w:left="-108" w:right="176"/>
              <w:rPr>
                <w:rFonts w:ascii="Times New Roman" w:eastAsia="Times New Roman" w:hAnsi="Times New Roman" w:cs="Times New Roman"/>
                <w:b/>
                <w:sz w:val="24"/>
                <w:szCs w:val="24"/>
                <w:lang w:eastAsia="en-US"/>
              </w:rPr>
            </w:pPr>
            <w:proofErr w:type="spellStart"/>
            <w:r w:rsidRPr="006A5D62">
              <w:rPr>
                <w:rFonts w:ascii="Times New Roman" w:eastAsia="Times New Roman" w:hAnsi="Times New Roman" w:cs="Times New Roman"/>
                <w:b/>
                <w:sz w:val="24"/>
                <w:szCs w:val="24"/>
                <w:lang w:eastAsia="en-US"/>
              </w:rPr>
              <w:t>Аблятипов</w:t>
            </w:r>
            <w:proofErr w:type="spellEnd"/>
            <w:r w:rsidRPr="006A5D62">
              <w:rPr>
                <w:rFonts w:ascii="Times New Roman" w:eastAsia="Times New Roman" w:hAnsi="Times New Roman" w:cs="Times New Roman"/>
                <w:b/>
                <w:sz w:val="24"/>
                <w:szCs w:val="24"/>
                <w:lang w:eastAsia="en-US"/>
              </w:rPr>
              <w:t xml:space="preserve"> </w:t>
            </w:r>
          </w:p>
          <w:p w:rsidR="00042C7A" w:rsidRPr="006A5D62" w:rsidRDefault="00042C7A" w:rsidP="00F53329">
            <w:pPr>
              <w:spacing w:after="0" w:line="240" w:lineRule="auto"/>
              <w:ind w:left="-108" w:right="176"/>
              <w:rPr>
                <w:rFonts w:ascii="Times New Roman" w:eastAsia="Times New Roman" w:hAnsi="Times New Roman" w:cs="Times New Roman"/>
                <w:b/>
                <w:sz w:val="24"/>
                <w:szCs w:val="24"/>
              </w:rPr>
            </w:pPr>
            <w:proofErr w:type="spellStart"/>
            <w:r w:rsidRPr="006A5D62">
              <w:rPr>
                <w:rFonts w:ascii="Times New Roman" w:eastAsia="Times New Roman" w:hAnsi="Times New Roman" w:cs="Times New Roman"/>
                <w:b/>
                <w:sz w:val="24"/>
                <w:szCs w:val="24"/>
                <w:lang w:eastAsia="en-US"/>
              </w:rPr>
              <w:t>Айдер</w:t>
            </w:r>
            <w:proofErr w:type="spellEnd"/>
            <w:r w:rsidRPr="006A5D62">
              <w:rPr>
                <w:rFonts w:ascii="Times New Roman" w:eastAsia="Times New Roman" w:hAnsi="Times New Roman" w:cs="Times New Roman"/>
                <w:b/>
                <w:sz w:val="24"/>
                <w:szCs w:val="24"/>
                <w:lang w:eastAsia="en-US"/>
              </w:rPr>
              <w:t xml:space="preserve"> </w:t>
            </w:r>
            <w:proofErr w:type="spellStart"/>
            <w:r w:rsidRPr="006A5D62">
              <w:rPr>
                <w:rFonts w:ascii="Times New Roman" w:eastAsia="Times New Roman" w:hAnsi="Times New Roman" w:cs="Times New Roman"/>
                <w:b/>
                <w:sz w:val="24"/>
                <w:szCs w:val="24"/>
                <w:lang w:eastAsia="en-US"/>
              </w:rPr>
              <w:t>Серверович</w:t>
            </w:r>
            <w:proofErr w:type="spellEnd"/>
          </w:p>
        </w:tc>
        <w:tc>
          <w:tcPr>
            <w:tcW w:w="3449" w:type="pct"/>
            <w:gridSpan w:val="3"/>
          </w:tcPr>
          <w:p w:rsidR="00042C7A" w:rsidRPr="00636D2A" w:rsidRDefault="00042C7A" w:rsidP="00F53329">
            <w:pPr>
              <w:spacing w:after="0" w:line="240" w:lineRule="auto"/>
              <w:ind w:left="-108"/>
              <w:jc w:val="both"/>
              <w:rPr>
                <w:rFonts w:ascii="Times New Roman" w:eastAsia="Times New Roman" w:hAnsi="Times New Roman" w:cs="Times New Roman"/>
                <w:sz w:val="24"/>
                <w:szCs w:val="24"/>
              </w:rPr>
            </w:pPr>
            <w:r w:rsidRPr="00EC38CF">
              <w:rPr>
                <w:rFonts w:ascii="Times New Roman" w:eastAsia="Times New Roman" w:hAnsi="Times New Roman" w:cs="Times New Roman"/>
                <w:sz w:val="24"/>
                <w:szCs w:val="24"/>
                <w:lang w:val="uk-UA"/>
              </w:rPr>
              <w:t>К</w:t>
            </w:r>
            <w:r w:rsidRPr="00636D2A">
              <w:rPr>
                <w:rFonts w:ascii="Times New Roman" w:eastAsia="Times New Roman" w:hAnsi="Times New Roman" w:cs="Times New Roman"/>
                <w:sz w:val="24"/>
                <w:szCs w:val="24"/>
                <w:lang w:val="uk-UA"/>
              </w:rPr>
              <w:t xml:space="preserve">андидат </w:t>
            </w:r>
            <w:r w:rsidRPr="00636D2A">
              <w:rPr>
                <w:rFonts w:ascii="Times New Roman" w:eastAsia="Times New Roman" w:hAnsi="Times New Roman" w:cs="Times New Roman"/>
                <w:sz w:val="24"/>
                <w:szCs w:val="24"/>
              </w:rPr>
              <w:t>педагогических</w:t>
            </w:r>
            <w:r w:rsidRPr="00636D2A">
              <w:rPr>
                <w:rFonts w:ascii="Times New Roman" w:eastAsia="Times New Roman" w:hAnsi="Times New Roman" w:cs="Times New Roman"/>
                <w:sz w:val="24"/>
                <w:szCs w:val="24"/>
                <w:lang w:val="uk-UA"/>
              </w:rPr>
              <w:t xml:space="preserve"> наук, доцент.</w:t>
            </w:r>
          </w:p>
        </w:tc>
        <w:tc>
          <w:tcPr>
            <w:tcW w:w="103" w:type="pct"/>
          </w:tcPr>
          <w:p w:rsidR="00042C7A" w:rsidRPr="00EC38CF" w:rsidRDefault="00042C7A" w:rsidP="00F53329">
            <w:pPr>
              <w:spacing w:after="0" w:line="240" w:lineRule="auto"/>
              <w:jc w:val="both"/>
              <w:rPr>
                <w:rFonts w:ascii="Times New Roman" w:eastAsia="Times New Roman" w:hAnsi="Times New Roman" w:cs="Times New Roman"/>
                <w:sz w:val="24"/>
                <w:szCs w:val="24"/>
              </w:rPr>
            </w:pPr>
          </w:p>
          <w:p w:rsidR="00042C7A" w:rsidRPr="00EC38CF" w:rsidRDefault="00042C7A" w:rsidP="00F53329">
            <w:pPr>
              <w:spacing w:after="0" w:line="240" w:lineRule="auto"/>
              <w:jc w:val="both"/>
              <w:rPr>
                <w:rFonts w:ascii="Times New Roman" w:eastAsia="Times New Roman" w:hAnsi="Times New Roman" w:cs="Times New Roman"/>
                <w:sz w:val="24"/>
                <w:szCs w:val="24"/>
              </w:rPr>
            </w:pPr>
          </w:p>
          <w:p w:rsidR="00042C7A" w:rsidRPr="00636D2A" w:rsidRDefault="00042C7A" w:rsidP="00F53329">
            <w:pPr>
              <w:spacing w:after="0" w:line="240" w:lineRule="auto"/>
              <w:jc w:val="both"/>
              <w:rPr>
                <w:rFonts w:ascii="Times New Roman" w:eastAsia="Times New Roman" w:hAnsi="Times New Roman" w:cs="Times New Roman"/>
                <w:sz w:val="24"/>
                <w:szCs w:val="24"/>
              </w:rPr>
            </w:pPr>
          </w:p>
        </w:tc>
      </w:tr>
      <w:tr w:rsidR="00042C7A" w:rsidRPr="00EC38CF" w:rsidTr="00F53329">
        <w:tc>
          <w:tcPr>
            <w:tcW w:w="109" w:type="pct"/>
          </w:tcPr>
          <w:p w:rsidR="00042C7A" w:rsidRPr="00636D2A" w:rsidRDefault="00042C7A" w:rsidP="00F53329">
            <w:pPr>
              <w:spacing w:after="0" w:line="240" w:lineRule="auto"/>
              <w:ind w:left="-108"/>
              <w:jc w:val="center"/>
              <w:rPr>
                <w:rFonts w:ascii="Times New Roman" w:eastAsia="Times New Roman" w:hAnsi="Times New Roman" w:cs="Times New Roman"/>
                <w:sz w:val="24"/>
                <w:szCs w:val="24"/>
              </w:rPr>
            </w:pPr>
          </w:p>
        </w:tc>
        <w:tc>
          <w:tcPr>
            <w:tcW w:w="1339" w:type="pct"/>
          </w:tcPr>
          <w:p w:rsidR="00042C7A" w:rsidRPr="006A5D62" w:rsidRDefault="00042C7A" w:rsidP="00F53329">
            <w:pPr>
              <w:spacing w:after="0" w:line="240" w:lineRule="auto"/>
              <w:ind w:left="-108" w:right="176"/>
              <w:rPr>
                <w:rFonts w:ascii="Times New Roman" w:eastAsia="Times New Roman" w:hAnsi="Times New Roman" w:cs="Times New Roman"/>
                <w:b/>
                <w:sz w:val="24"/>
                <w:szCs w:val="24"/>
              </w:rPr>
            </w:pPr>
            <w:proofErr w:type="spellStart"/>
            <w:r w:rsidRPr="006A5D62">
              <w:rPr>
                <w:rFonts w:ascii="Times New Roman" w:eastAsia="Times New Roman" w:hAnsi="Times New Roman" w:cs="Times New Roman"/>
                <w:b/>
                <w:sz w:val="24"/>
                <w:szCs w:val="24"/>
              </w:rPr>
              <w:t>Кемилева</w:t>
            </w:r>
            <w:proofErr w:type="spellEnd"/>
            <w:r w:rsidRPr="006A5D62">
              <w:rPr>
                <w:rFonts w:ascii="Times New Roman" w:eastAsia="Times New Roman" w:hAnsi="Times New Roman" w:cs="Times New Roman"/>
                <w:b/>
                <w:sz w:val="24"/>
                <w:szCs w:val="24"/>
              </w:rPr>
              <w:t xml:space="preserve"> </w:t>
            </w:r>
          </w:p>
          <w:p w:rsidR="00042C7A" w:rsidRPr="006A5D62" w:rsidRDefault="00042C7A" w:rsidP="00F53329">
            <w:pPr>
              <w:spacing w:after="0" w:line="240" w:lineRule="auto"/>
              <w:ind w:left="-108" w:right="176"/>
              <w:rPr>
                <w:rFonts w:ascii="Times New Roman" w:eastAsia="Times New Roman" w:hAnsi="Times New Roman" w:cs="Times New Roman"/>
                <w:b/>
                <w:sz w:val="24"/>
                <w:szCs w:val="24"/>
              </w:rPr>
            </w:pPr>
            <w:proofErr w:type="spellStart"/>
            <w:r w:rsidRPr="006A5D62">
              <w:rPr>
                <w:rFonts w:ascii="Times New Roman" w:eastAsia="Times New Roman" w:hAnsi="Times New Roman" w:cs="Times New Roman"/>
                <w:b/>
                <w:sz w:val="24"/>
                <w:szCs w:val="24"/>
              </w:rPr>
              <w:t>Эльвина</w:t>
            </w:r>
            <w:proofErr w:type="spellEnd"/>
            <w:r w:rsidRPr="006A5D62">
              <w:rPr>
                <w:rFonts w:ascii="Times New Roman" w:eastAsia="Times New Roman" w:hAnsi="Times New Roman" w:cs="Times New Roman"/>
                <w:b/>
                <w:sz w:val="24"/>
                <w:szCs w:val="24"/>
              </w:rPr>
              <w:t xml:space="preserve"> </w:t>
            </w:r>
            <w:proofErr w:type="spellStart"/>
            <w:r w:rsidRPr="006A5D62">
              <w:rPr>
                <w:rFonts w:ascii="Times New Roman" w:eastAsia="Times New Roman" w:hAnsi="Times New Roman" w:cs="Times New Roman"/>
                <w:b/>
                <w:sz w:val="24"/>
                <w:szCs w:val="24"/>
              </w:rPr>
              <w:t>Фикретовна</w:t>
            </w:r>
            <w:proofErr w:type="spellEnd"/>
          </w:p>
        </w:tc>
        <w:tc>
          <w:tcPr>
            <w:tcW w:w="3449" w:type="pct"/>
            <w:gridSpan w:val="3"/>
          </w:tcPr>
          <w:p w:rsidR="00042C7A" w:rsidRPr="00636D2A" w:rsidRDefault="00042C7A" w:rsidP="00F53329">
            <w:pPr>
              <w:spacing w:after="0" w:line="240" w:lineRule="auto"/>
              <w:ind w:left="-108"/>
              <w:jc w:val="both"/>
              <w:rPr>
                <w:rFonts w:ascii="Times New Roman" w:eastAsia="Times New Roman" w:hAnsi="Times New Roman" w:cs="Times New Roman"/>
                <w:sz w:val="24"/>
                <w:szCs w:val="24"/>
              </w:rPr>
            </w:pPr>
            <w:r w:rsidRPr="00EC38CF">
              <w:rPr>
                <w:rFonts w:ascii="Times New Roman" w:eastAsia="Times New Roman" w:hAnsi="Times New Roman" w:cs="Times New Roman"/>
                <w:sz w:val="24"/>
                <w:szCs w:val="24"/>
              </w:rPr>
              <w:t xml:space="preserve">Методист учебно-методической лаборатории дошкольного и начального образования </w:t>
            </w:r>
            <w:r>
              <w:rPr>
                <w:rFonts w:ascii="Times New Roman" w:hAnsi="Times New Roman"/>
                <w:sz w:val="24"/>
                <w:szCs w:val="24"/>
              </w:rPr>
              <w:t xml:space="preserve">ГБОУ ДПО РК «Крымский республиканский институт </w:t>
            </w:r>
            <w:proofErr w:type="spellStart"/>
            <w:r>
              <w:rPr>
                <w:rFonts w:ascii="Times New Roman" w:hAnsi="Times New Roman"/>
                <w:sz w:val="24"/>
                <w:szCs w:val="24"/>
              </w:rPr>
              <w:t>постдипломного</w:t>
            </w:r>
            <w:proofErr w:type="spellEnd"/>
            <w:r>
              <w:rPr>
                <w:rFonts w:ascii="Times New Roman" w:hAnsi="Times New Roman"/>
                <w:sz w:val="24"/>
                <w:szCs w:val="24"/>
              </w:rPr>
              <w:t xml:space="preserve"> педагогического образования»</w:t>
            </w:r>
            <w:r w:rsidRPr="00693F4E">
              <w:rPr>
                <w:rFonts w:ascii="Times New Roman" w:hAnsi="Times New Roman"/>
                <w:sz w:val="24"/>
                <w:szCs w:val="24"/>
              </w:rPr>
              <w:t xml:space="preserve">, преподаватель методики </w:t>
            </w:r>
            <w:r>
              <w:rPr>
                <w:rFonts w:ascii="Times New Roman" w:hAnsi="Times New Roman"/>
                <w:sz w:val="24"/>
                <w:szCs w:val="24"/>
              </w:rPr>
              <w:t>дошкольного</w:t>
            </w:r>
            <w:r w:rsidRPr="00693F4E">
              <w:rPr>
                <w:rFonts w:ascii="Times New Roman" w:hAnsi="Times New Roman"/>
                <w:sz w:val="24"/>
                <w:szCs w:val="24"/>
              </w:rPr>
              <w:t xml:space="preserve"> обучения, методист высшей квалификационной категории</w:t>
            </w:r>
          </w:p>
        </w:tc>
        <w:tc>
          <w:tcPr>
            <w:tcW w:w="103" w:type="pct"/>
          </w:tcPr>
          <w:p w:rsidR="00042C7A" w:rsidRPr="00EC38CF" w:rsidRDefault="00042C7A" w:rsidP="00F53329">
            <w:pPr>
              <w:spacing w:after="0" w:line="240" w:lineRule="auto"/>
              <w:jc w:val="both"/>
              <w:rPr>
                <w:rFonts w:ascii="Times New Roman" w:eastAsia="Times New Roman" w:hAnsi="Times New Roman" w:cs="Times New Roman"/>
                <w:sz w:val="24"/>
                <w:szCs w:val="24"/>
              </w:rPr>
            </w:pPr>
          </w:p>
          <w:p w:rsidR="00042C7A" w:rsidRPr="00EC38CF" w:rsidRDefault="00042C7A" w:rsidP="00F53329">
            <w:pPr>
              <w:spacing w:after="0" w:line="240" w:lineRule="auto"/>
              <w:jc w:val="both"/>
              <w:rPr>
                <w:rFonts w:ascii="Times New Roman" w:eastAsia="Times New Roman" w:hAnsi="Times New Roman" w:cs="Times New Roman"/>
                <w:sz w:val="24"/>
                <w:szCs w:val="24"/>
              </w:rPr>
            </w:pPr>
          </w:p>
          <w:p w:rsidR="00042C7A" w:rsidRPr="00EC38CF" w:rsidRDefault="00042C7A" w:rsidP="00F53329">
            <w:pPr>
              <w:spacing w:after="0" w:line="240" w:lineRule="auto"/>
              <w:jc w:val="both"/>
              <w:rPr>
                <w:rFonts w:ascii="Times New Roman" w:eastAsia="Times New Roman" w:hAnsi="Times New Roman" w:cs="Times New Roman"/>
                <w:sz w:val="24"/>
                <w:szCs w:val="24"/>
              </w:rPr>
            </w:pPr>
          </w:p>
          <w:p w:rsidR="00042C7A" w:rsidRPr="00EC38CF" w:rsidRDefault="00042C7A" w:rsidP="00F53329">
            <w:pPr>
              <w:spacing w:after="0" w:line="240" w:lineRule="auto"/>
              <w:jc w:val="both"/>
              <w:rPr>
                <w:rFonts w:ascii="Times New Roman" w:eastAsia="Times New Roman" w:hAnsi="Times New Roman" w:cs="Times New Roman"/>
                <w:sz w:val="24"/>
                <w:szCs w:val="24"/>
              </w:rPr>
            </w:pPr>
          </w:p>
          <w:p w:rsidR="00042C7A" w:rsidRPr="00636D2A" w:rsidRDefault="00042C7A" w:rsidP="00F53329">
            <w:pPr>
              <w:spacing w:after="0" w:line="240" w:lineRule="auto"/>
              <w:jc w:val="both"/>
              <w:rPr>
                <w:rFonts w:ascii="Times New Roman" w:eastAsia="Times New Roman" w:hAnsi="Times New Roman" w:cs="Times New Roman"/>
                <w:sz w:val="24"/>
                <w:szCs w:val="24"/>
              </w:rPr>
            </w:pPr>
          </w:p>
        </w:tc>
      </w:tr>
      <w:tr w:rsidR="00042C7A" w:rsidRPr="00EC38CF" w:rsidTr="00F53329">
        <w:tc>
          <w:tcPr>
            <w:tcW w:w="109" w:type="pct"/>
          </w:tcPr>
          <w:p w:rsidR="00042C7A" w:rsidRPr="00636D2A" w:rsidRDefault="00042C7A" w:rsidP="00F53329">
            <w:pPr>
              <w:spacing w:after="0" w:line="240" w:lineRule="auto"/>
              <w:ind w:left="-108"/>
              <w:jc w:val="center"/>
              <w:rPr>
                <w:rFonts w:ascii="Times New Roman" w:eastAsia="Times New Roman" w:hAnsi="Times New Roman" w:cs="Times New Roman"/>
                <w:sz w:val="24"/>
                <w:szCs w:val="24"/>
              </w:rPr>
            </w:pPr>
          </w:p>
        </w:tc>
        <w:tc>
          <w:tcPr>
            <w:tcW w:w="1339" w:type="pct"/>
          </w:tcPr>
          <w:p w:rsidR="00042C7A" w:rsidRPr="006A5D62" w:rsidRDefault="00042C7A" w:rsidP="00F53329">
            <w:pPr>
              <w:spacing w:after="0" w:line="240" w:lineRule="auto"/>
              <w:ind w:left="-108" w:right="176"/>
              <w:rPr>
                <w:rFonts w:ascii="Times New Roman" w:eastAsia="Times New Roman" w:hAnsi="Times New Roman" w:cs="Times New Roman"/>
                <w:b/>
                <w:sz w:val="24"/>
                <w:szCs w:val="24"/>
              </w:rPr>
            </w:pPr>
            <w:proofErr w:type="spellStart"/>
            <w:r w:rsidRPr="006A5D62">
              <w:rPr>
                <w:rFonts w:ascii="Times New Roman" w:eastAsia="Times New Roman" w:hAnsi="Times New Roman" w:cs="Times New Roman"/>
                <w:b/>
                <w:sz w:val="24"/>
                <w:szCs w:val="24"/>
              </w:rPr>
              <w:t>Харахады</w:t>
            </w:r>
            <w:proofErr w:type="spellEnd"/>
            <w:r w:rsidRPr="006A5D62">
              <w:rPr>
                <w:rFonts w:ascii="Times New Roman" w:eastAsia="Times New Roman" w:hAnsi="Times New Roman" w:cs="Times New Roman"/>
                <w:b/>
                <w:sz w:val="24"/>
                <w:szCs w:val="24"/>
              </w:rPr>
              <w:t xml:space="preserve"> </w:t>
            </w:r>
            <w:proofErr w:type="spellStart"/>
            <w:r w:rsidRPr="006A5D62">
              <w:rPr>
                <w:rFonts w:ascii="Times New Roman" w:eastAsia="Times New Roman" w:hAnsi="Times New Roman" w:cs="Times New Roman"/>
                <w:b/>
                <w:sz w:val="24"/>
                <w:szCs w:val="24"/>
              </w:rPr>
              <w:t>Султание</w:t>
            </w:r>
            <w:proofErr w:type="spellEnd"/>
            <w:r w:rsidRPr="006A5D62">
              <w:rPr>
                <w:rFonts w:ascii="Times New Roman" w:eastAsia="Times New Roman" w:hAnsi="Times New Roman" w:cs="Times New Roman"/>
                <w:b/>
                <w:sz w:val="24"/>
                <w:szCs w:val="24"/>
              </w:rPr>
              <w:t xml:space="preserve"> </w:t>
            </w:r>
            <w:proofErr w:type="spellStart"/>
            <w:r w:rsidRPr="006A5D62">
              <w:rPr>
                <w:rFonts w:ascii="Times New Roman" w:eastAsia="Times New Roman" w:hAnsi="Times New Roman" w:cs="Times New Roman"/>
                <w:b/>
                <w:sz w:val="24"/>
                <w:szCs w:val="24"/>
              </w:rPr>
              <w:t>Изетовна</w:t>
            </w:r>
            <w:proofErr w:type="spellEnd"/>
          </w:p>
        </w:tc>
        <w:tc>
          <w:tcPr>
            <w:tcW w:w="3449" w:type="pct"/>
            <w:gridSpan w:val="3"/>
          </w:tcPr>
          <w:p w:rsidR="00042C7A" w:rsidRPr="00636D2A" w:rsidRDefault="00042C7A" w:rsidP="00F53329">
            <w:pPr>
              <w:spacing w:after="0" w:line="240" w:lineRule="auto"/>
              <w:ind w:left="-108"/>
              <w:jc w:val="both"/>
              <w:rPr>
                <w:rFonts w:ascii="Times New Roman" w:eastAsia="Times New Roman" w:hAnsi="Times New Roman" w:cs="Times New Roman"/>
                <w:sz w:val="24"/>
                <w:szCs w:val="24"/>
              </w:rPr>
            </w:pPr>
            <w:r w:rsidRPr="00EC38CF">
              <w:rPr>
                <w:rFonts w:ascii="Times New Roman" w:eastAsia="Times New Roman" w:hAnsi="Times New Roman" w:cs="Times New Roman"/>
                <w:sz w:val="24"/>
                <w:szCs w:val="24"/>
              </w:rPr>
              <w:t xml:space="preserve">Старший преподаватель кафедры специального (дефектологического) образования </w:t>
            </w:r>
            <w:r w:rsidRPr="001A4798">
              <w:rPr>
                <w:rFonts w:ascii="Times New Roman" w:hAnsi="Times New Roman"/>
                <w:sz w:val="24"/>
                <w:szCs w:val="24"/>
              </w:rPr>
              <w:t>ГБОУ ВО РК «Крымский инженерно-педагогический университет»</w:t>
            </w:r>
          </w:p>
        </w:tc>
        <w:tc>
          <w:tcPr>
            <w:tcW w:w="103" w:type="pct"/>
          </w:tcPr>
          <w:p w:rsidR="00042C7A" w:rsidRPr="00636D2A" w:rsidRDefault="00042C7A" w:rsidP="00F53329">
            <w:pPr>
              <w:spacing w:after="0" w:line="240" w:lineRule="auto"/>
              <w:jc w:val="both"/>
              <w:rPr>
                <w:rFonts w:ascii="Times New Roman" w:eastAsia="Times New Roman" w:hAnsi="Times New Roman" w:cs="Times New Roman"/>
                <w:sz w:val="24"/>
                <w:szCs w:val="24"/>
              </w:rPr>
            </w:pPr>
          </w:p>
        </w:tc>
      </w:tr>
    </w:tbl>
    <w:p w:rsidR="00042C7A" w:rsidRPr="00042C7A" w:rsidRDefault="00042C7A" w:rsidP="00042C7A">
      <w:pPr>
        <w:suppressAutoHyphens/>
        <w:spacing w:after="0" w:line="240" w:lineRule="auto"/>
        <w:rPr>
          <w:rFonts w:ascii="Times New Roman" w:hAnsi="Times New Roman"/>
        </w:rPr>
      </w:pPr>
    </w:p>
    <w:sectPr w:rsidR="00042C7A" w:rsidRPr="00042C7A" w:rsidSect="00F032B0">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EC4" w:rsidRDefault="00986EC4" w:rsidP="00BD4FD8">
      <w:pPr>
        <w:spacing w:after="0" w:line="240" w:lineRule="auto"/>
      </w:pPr>
      <w:r>
        <w:separator/>
      </w:r>
    </w:p>
  </w:endnote>
  <w:endnote w:type="continuationSeparator" w:id="0">
    <w:p w:rsidR="00986EC4" w:rsidRDefault="00986EC4" w:rsidP="00BD4F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ysl">
    <w:altName w:val="Arial"/>
    <w:charset w:val="00"/>
    <w:family w:val="auto"/>
    <w:pitch w:val="variable"/>
    <w:sig w:usb0="00000007" w:usb1="00000000" w:usb2="00000000" w:usb3="00000000" w:csb0="00000013" w:csb1="00000000"/>
  </w:font>
  <w:font w:name="Wingdings 2">
    <w:panose1 w:val="05020102010507070707"/>
    <w:charset w:val="02"/>
    <w:family w:val="roman"/>
    <w:pitch w:val="variable"/>
    <w:sig w:usb0="00000000" w:usb1="10000000" w:usb2="00000000" w:usb3="00000000" w:csb0="8000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31916"/>
      <w:docPartObj>
        <w:docPartGallery w:val="Page Numbers (Bottom of Page)"/>
        <w:docPartUnique/>
      </w:docPartObj>
    </w:sdtPr>
    <w:sdtContent>
      <w:p w:rsidR="009D64D8" w:rsidRDefault="00D93889">
        <w:pPr>
          <w:pStyle w:val="aa"/>
          <w:jc w:val="right"/>
        </w:pPr>
        <w:r>
          <w:fldChar w:fldCharType="begin"/>
        </w:r>
        <w:r w:rsidR="009D64D8">
          <w:instrText>PAGE   \* MERGEFORMAT</w:instrText>
        </w:r>
        <w:r>
          <w:fldChar w:fldCharType="separate"/>
        </w:r>
        <w:r w:rsidR="00042C7A">
          <w:rPr>
            <w:noProof/>
          </w:rPr>
          <w:t>15</w:t>
        </w:r>
        <w:r>
          <w:fldChar w:fldCharType="end"/>
        </w:r>
      </w:p>
    </w:sdtContent>
  </w:sdt>
  <w:p w:rsidR="009D64D8" w:rsidRDefault="009D64D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EC4" w:rsidRDefault="00986EC4" w:rsidP="00BD4FD8">
      <w:pPr>
        <w:spacing w:after="0" w:line="240" w:lineRule="auto"/>
      </w:pPr>
      <w:r>
        <w:separator/>
      </w:r>
    </w:p>
  </w:footnote>
  <w:footnote w:type="continuationSeparator" w:id="0">
    <w:p w:rsidR="00986EC4" w:rsidRDefault="00986EC4" w:rsidP="00BD4F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106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6767C2A"/>
    <w:multiLevelType w:val="hybridMultilevel"/>
    <w:tmpl w:val="428C88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99A7E59"/>
    <w:multiLevelType w:val="hybridMultilevel"/>
    <w:tmpl w:val="A6FA71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3123E17"/>
    <w:multiLevelType w:val="hybridMultilevel"/>
    <w:tmpl w:val="FD263F1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B4E29E3"/>
    <w:multiLevelType w:val="hybridMultilevel"/>
    <w:tmpl w:val="6D8E44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047E7A"/>
    <w:multiLevelType w:val="hybridMultilevel"/>
    <w:tmpl w:val="7ECCC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227A4D"/>
    <w:multiLevelType w:val="hybridMultilevel"/>
    <w:tmpl w:val="70525290"/>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0">
    <w:nsid w:val="26DE412B"/>
    <w:multiLevelType w:val="hybridMultilevel"/>
    <w:tmpl w:val="8D4ABB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DC50AE"/>
    <w:multiLevelType w:val="hybridMultilevel"/>
    <w:tmpl w:val="C03C35EC"/>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12">
    <w:nsid w:val="2A720924"/>
    <w:multiLevelType w:val="hybridMultilevel"/>
    <w:tmpl w:val="9482A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451D92"/>
    <w:multiLevelType w:val="hybridMultilevel"/>
    <w:tmpl w:val="23061FDC"/>
    <w:lvl w:ilvl="0" w:tplc="04190001">
      <w:start w:val="1"/>
      <w:numFmt w:val="bullet"/>
      <w:lvlText w:val=""/>
      <w:lvlJc w:val="left"/>
      <w:pPr>
        <w:ind w:left="-617" w:hanging="360"/>
      </w:pPr>
      <w:rPr>
        <w:rFonts w:ascii="Symbol" w:hAnsi="Symbol" w:hint="default"/>
      </w:rPr>
    </w:lvl>
    <w:lvl w:ilvl="1" w:tplc="04190003" w:tentative="1">
      <w:start w:val="1"/>
      <w:numFmt w:val="bullet"/>
      <w:lvlText w:val="o"/>
      <w:lvlJc w:val="left"/>
      <w:pPr>
        <w:ind w:left="103" w:hanging="360"/>
      </w:pPr>
      <w:rPr>
        <w:rFonts w:ascii="Courier New" w:hAnsi="Courier New" w:cs="Courier New" w:hint="default"/>
      </w:rPr>
    </w:lvl>
    <w:lvl w:ilvl="2" w:tplc="04190005" w:tentative="1">
      <w:start w:val="1"/>
      <w:numFmt w:val="bullet"/>
      <w:lvlText w:val=""/>
      <w:lvlJc w:val="left"/>
      <w:pPr>
        <w:ind w:left="823" w:hanging="360"/>
      </w:pPr>
      <w:rPr>
        <w:rFonts w:ascii="Wingdings" w:hAnsi="Wingdings" w:hint="default"/>
      </w:rPr>
    </w:lvl>
    <w:lvl w:ilvl="3" w:tplc="04190001" w:tentative="1">
      <w:start w:val="1"/>
      <w:numFmt w:val="bullet"/>
      <w:lvlText w:val=""/>
      <w:lvlJc w:val="left"/>
      <w:pPr>
        <w:ind w:left="1543" w:hanging="360"/>
      </w:pPr>
      <w:rPr>
        <w:rFonts w:ascii="Symbol" w:hAnsi="Symbol" w:hint="default"/>
      </w:rPr>
    </w:lvl>
    <w:lvl w:ilvl="4" w:tplc="04190003" w:tentative="1">
      <w:start w:val="1"/>
      <w:numFmt w:val="bullet"/>
      <w:lvlText w:val="o"/>
      <w:lvlJc w:val="left"/>
      <w:pPr>
        <w:ind w:left="2263" w:hanging="360"/>
      </w:pPr>
      <w:rPr>
        <w:rFonts w:ascii="Courier New" w:hAnsi="Courier New" w:cs="Courier New" w:hint="default"/>
      </w:rPr>
    </w:lvl>
    <w:lvl w:ilvl="5" w:tplc="04190005" w:tentative="1">
      <w:start w:val="1"/>
      <w:numFmt w:val="bullet"/>
      <w:lvlText w:val=""/>
      <w:lvlJc w:val="left"/>
      <w:pPr>
        <w:ind w:left="2983" w:hanging="360"/>
      </w:pPr>
      <w:rPr>
        <w:rFonts w:ascii="Wingdings" w:hAnsi="Wingdings" w:hint="default"/>
      </w:rPr>
    </w:lvl>
    <w:lvl w:ilvl="6" w:tplc="04190001" w:tentative="1">
      <w:start w:val="1"/>
      <w:numFmt w:val="bullet"/>
      <w:lvlText w:val=""/>
      <w:lvlJc w:val="left"/>
      <w:pPr>
        <w:ind w:left="3703" w:hanging="360"/>
      </w:pPr>
      <w:rPr>
        <w:rFonts w:ascii="Symbol" w:hAnsi="Symbol" w:hint="default"/>
      </w:rPr>
    </w:lvl>
    <w:lvl w:ilvl="7" w:tplc="04190003" w:tentative="1">
      <w:start w:val="1"/>
      <w:numFmt w:val="bullet"/>
      <w:lvlText w:val="o"/>
      <w:lvlJc w:val="left"/>
      <w:pPr>
        <w:ind w:left="4423" w:hanging="360"/>
      </w:pPr>
      <w:rPr>
        <w:rFonts w:ascii="Courier New" w:hAnsi="Courier New" w:cs="Courier New" w:hint="default"/>
      </w:rPr>
    </w:lvl>
    <w:lvl w:ilvl="8" w:tplc="04190005" w:tentative="1">
      <w:start w:val="1"/>
      <w:numFmt w:val="bullet"/>
      <w:lvlText w:val=""/>
      <w:lvlJc w:val="left"/>
      <w:pPr>
        <w:ind w:left="5143" w:hanging="360"/>
      </w:pPr>
      <w:rPr>
        <w:rFonts w:ascii="Wingdings" w:hAnsi="Wingdings" w:hint="default"/>
      </w:rPr>
    </w:lvl>
  </w:abstractNum>
  <w:abstractNum w:abstractNumId="14">
    <w:nsid w:val="2EF41552"/>
    <w:multiLevelType w:val="hybridMultilevel"/>
    <w:tmpl w:val="3B802C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00738AD"/>
    <w:multiLevelType w:val="multilevel"/>
    <w:tmpl w:val="E7847A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BE5B4D"/>
    <w:multiLevelType w:val="hybridMultilevel"/>
    <w:tmpl w:val="A45844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E73125E"/>
    <w:multiLevelType w:val="hybridMultilevel"/>
    <w:tmpl w:val="57E082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0746B3E"/>
    <w:multiLevelType w:val="hybridMultilevel"/>
    <w:tmpl w:val="DD56AC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A565AD"/>
    <w:multiLevelType w:val="hybridMultilevel"/>
    <w:tmpl w:val="4EA2E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9417E8C"/>
    <w:multiLevelType w:val="hybridMultilevel"/>
    <w:tmpl w:val="297846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D7712E2"/>
    <w:multiLevelType w:val="hybridMultilevel"/>
    <w:tmpl w:val="97EE16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5C83159"/>
    <w:multiLevelType w:val="hybridMultilevel"/>
    <w:tmpl w:val="D4AC6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4C5856"/>
    <w:multiLevelType w:val="hybridMultilevel"/>
    <w:tmpl w:val="46CC7B7C"/>
    <w:lvl w:ilvl="0" w:tplc="04190001">
      <w:start w:val="1"/>
      <w:numFmt w:val="bullet"/>
      <w:lvlText w:val=""/>
      <w:lvlJc w:val="left"/>
      <w:pPr>
        <w:ind w:left="1337" w:hanging="360"/>
      </w:pPr>
      <w:rPr>
        <w:rFonts w:ascii="Symbol" w:hAnsi="Symbol" w:hint="default"/>
      </w:rPr>
    </w:lvl>
    <w:lvl w:ilvl="1" w:tplc="04190003" w:tentative="1">
      <w:start w:val="1"/>
      <w:numFmt w:val="bullet"/>
      <w:lvlText w:val="o"/>
      <w:lvlJc w:val="left"/>
      <w:pPr>
        <w:ind w:left="2057" w:hanging="360"/>
      </w:pPr>
      <w:rPr>
        <w:rFonts w:ascii="Courier New" w:hAnsi="Courier New" w:cs="Courier New" w:hint="default"/>
      </w:rPr>
    </w:lvl>
    <w:lvl w:ilvl="2" w:tplc="04190005" w:tentative="1">
      <w:start w:val="1"/>
      <w:numFmt w:val="bullet"/>
      <w:lvlText w:val=""/>
      <w:lvlJc w:val="left"/>
      <w:pPr>
        <w:ind w:left="2777" w:hanging="360"/>
      </w:pPr>
      <w:rPr>
        <w:rFonts w:ascii="Wingdings" w:hAnsi="Wingdings" w:hint="default"/>
      </w:rPr>
    </w:lvl>
    <w:lvl w:ilvl="3" w:tplc="04190001" w:tentative="1">
      <w:start w:val="1"/>
      <w:numFmt w:val="bullet"/>
      <w:lvlText w:val=""/>
      <w:lvlJc w:val="left"/>
      <w:pPr>
        <w:ind w:left="3497" w:hanging="360"/>
      </w:pPr>
      <w:rPr>
        <w:rFonts w:ascii="Symbol" w:hAnsi="Symbol" w:hint="default"/>
      </w:rPr>
    </w:lvl>
    <w:lvl w:ilvl="4" w:tplc="04190003" w:tentative="1">
      <w:start w:val="1"/>
      <w:numFmt w:val="bullet"/>
      <w:lvlText w:val="o"/>
      <w:lvlJc w:val="left"/>
      <w:pPr>
        <w:ind w:left="4217" w:hanging="360"/>
      </w:pPr>
      <w:rPr>
        <w:rFonts w:ascii="Courier New" w:hAnsi="Courier New" w:cs="Courier New" w:hint="default"/>
      </w:rPr>
    </w:lvl>
    <w:lvl w:ilvl="5" w:tplc="04190005" w:tentative="1">
      <w:start w:val="1"/>
      <w:numFmt w:val="bullet"/>
      <w:lvlText w:val=""/>
      <w:lvlJc w:val="left"/>
      <w:pPr>
        <w:ind w:left="4937" w:hanging="360"/>
      </w:pPr>
      <w:rPr>
        <w:rFonts w:ascii="Wingdings" w:hAnsi="Wingdings" w:hint="default"/>
      </w:rPr>
    </w:lvl>
    <w:lvl w:ilvl="6" w:tplc="04190001" w:tentative="1">
      <w:start w:val="1"/>
      <w:numFmt w:val="bullet"/>
      <w:lvlText w:val=""/>
      <w:lvlJc w:val="left"/>
      <w:pPr>
        <w:ind w:left="5657" w:hanging="360"/>
      </w:pPr>
      <w:rPr>
        <w:rFonts w:ascii="Symbol" w:hAnsi="Symbol" w:hint="default"/>
      </w:rPr>
    </w:lvl>
    <w:lvl w:ilvl="7" w:tplc="04190003" w:tentative="1">
      <w:start w:val="1"/>
      <w:numFmt w:val="bullet"/>
      <w:lvlText w:val="o"/>
      <w:lvlJc w:val="left"/>
      <w:pPr>
        <w:ind w:left="6377" w:hanging="360"/>
      </w:pPr>
      <w:rPr>
        <w:rFonts w:ascii="Courier New" w:hAnsi="Courier New" w:cs="Courier New" w:hint="default"/>
      </w:rPr>
    </w:lvl>
    <w:lvl w:ilvl="8" w:tplc="04190005" w:tentative="1">
      <w:start w:val="1"/>
      <w:numFmt w:val="bullet"/>
      <w:lvlText w:val=""/>
      <w:lvlJc w:val="left"/>
      <w:pPr>
        <w:ind w:left="7097" w:hanging="360"/>
      </w:pPr>
      <w:rPr>
        <w:rFonts w:ascii="Wingdings" w:hAnsi="Wingdings" w:hint="default"/>
      </w:rPr>
    </w:lvl>
  </w:abstractNum>
  <w:abstractNum w:abstractNumId="24">
    <w:nsid w:val="65024DC6"/>
    <w:multiLevelType w:val="hybridMultilevel"/>
    <w:tmpl w:val="EE8C00D8"/>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25">
    <w:nsid w:val="6DE244CE"/>
    <w:multiLevelType w:val="hybridMultilevel"/>
    <w:tmpl w:val="8E4A55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F8D34F5"/>
    <w:multiLevelType w:val="hybridMultilevel"/>
    <w:tmpl w:val="CE10B3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31E15D6"/>
    <w:multiLevelType w:val="hybridMultilevel"/>
    <w:tmpl w:val="BCC2F3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51C7D1A"/>
    <w:multiLevelType w:val="hybridMultilevel"/>
    <w:tmpl w:val="21E0D990"/>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19"/>
  </w:num>
  <w:num w:numId="6">
    <w:abstractNumId w:val="8"/>
  </w:num>
  <w:num w:numId="7">
    <w:abstractNumId w:val="13"/>
  </w:num>
  <w:num w:numId="8">
    <w:abstractNumId w:val="16"/>
  </w:num>
  <w:num w:numId="9">
    <w:abstractNumId w:val="23"/>
  </w:num>
  <w:num w:numId="10">
    <w:abstractNumId w:val="5"/>
  </w:num>
  <w:num w:numId="11">
    <w:abstractNumId w:val="17"/>
  </w:num>
  <w:num w:numId="12">
    <w:abstractNumId w:val="9"/>
  </w:num>
  <w:num w:numId="13">
    <w:abstractNumId w:val="28"/>
  </w:num>
  <w:num w:numId="14">
    <w:abstractNumId w:val="14"/>
  </w:num>
  <w:num w:numId="15">
    <w:abstractNumId w:val="15"/>
  </w:num>
  <w:num w:numId="16">
    <w:abstractNumId w:val="24"/>
  </w:num>
  <w:num w:numId="17">
    <w:abstractNumId w:val="6"/>
  </w:num>
  <w:num w:numId="18">
    <w:abstractNumId w:val="11"/>
  </w:num>
  <w:num w:numId="19">
    <w:abstractNumId w:val="22"/>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num>
  <w:num w:numId="26">
    <w:abstractNumId w:val="20"/>
  </w:num>
  <w:num w:numId="27">
    <w:abstractNumId w:val="10"/>
  </w:num>
  <w:num w:numId="28">
    <w:abstractNumId w:val="25"/>
  </w:num>
  <w:num w:numId="29">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defaultTabStop w:val="708"/>
  <w:characterSpacingControl w:val="doNotCompress"/>
  <w:footnotePr>
    <w:footnote w:id="-1"/>
    <w:footnote w:id="0"/>
  </w:footnotePr>
  <w:endnotePr>
    <w:endnote w:id="-1"/>
    <w:endnote w:id="0"/>
  </w:endnotePr>
  <w:compat>
    <w:useFELayout/>
  </w:compat>
  <w:rsids>
    <w:rsidRoot w:val="00164BBB"/>
    <w:rsid w:val="00000EFE"/>
    <w:rsid w:val="00020CA1"/>
    <w:rsid w:val="00026D91"/>
    <w:rsid w:val="00042C7A"/>
    <w:rsid w:val="00057548"/>
    <w:rsid w:val="000C3C29"/>
    <w:rsid w:val="000E5D78"/>
    <w:rsid w:val="001434C5"/>
    <w:rsid w:val="00164BBB"/>
    <w:rsid w:val="001727E0"/>
    <w:rsid w:val="0018242B"/>
    <w:rsid w:val="001A2E62"/>
    <w:rsid w:val="001E6B3F"/>
    <w:rsid w:val="002578D9"/>
    <w:rsid w:val="002915E4"/>
    <w:rsid w:val="002A660C"/>
    <w:rsid w:val="002C377E"/>
    <w:rsid w:val="002C7710"/>
    <w:rsid w:val="002D25B5"/>
    <w:rsid w:val="002D3F75"/>
    <w:rsid w:val="00330D50"/>
    <w:rsid w:val="003318DD"/>
    <w:rsid w:val="003511E2"/>
    <w:rsid w:val="00377870"/>
    <w:rsid w:val="00395542"/>
    <w:rsid w:val="004853D9"/>
    <w:rsid w:val="004A1A0A"/>
    <w:rsid w:val="004E2398"/>
    <w:rsid w:val="004F03A7"/>
    <w:rsid w:val="00527B9F"/>
    <w:rsid w:val="00556768"/>
    <w:rsid w:val="005830C1"/>
    <w:rsid w:val="00585A14"/>
    <w:rsid w:val="005A5FEF"/>
    <w:rsid w:val="005F6064"/>
    <w:rsid w:val="00636D2A"/>
    <w:rsid w:val="00641B00"/>
    <w:rsid w:val="006747D0"/>
    <w:rsid w:val="00680444"/>
    <w:rsid w:val="006E47B2"/>
    <w:rsid w:val="006F2D4B"/>
    <w:rsid w:val="00703734"/>
    <w:rsid w:val="00731FB0"/>
    <w:rsid w:val="007B799F"/>
    <w:rsid w:val="008231B4"/>
    <w:rsid w:val="00833903"/>
    <w:rsid w:val="00885889"/>
    <w:rsid w:val="008E47BD"/>
    <w:rsid w:val="008F5D70"/>
    <w:rsid w:val="00904AB2"/>
    <w:rsid w:val="00977BAB"/>
    <w:rsid w:val="00984D27"/>
    <w:rsid w:val="00986EC4"/>
    <w:rsid w:val="009D64D8"/>
    <w:rsid w:val="009F3FAB"/>
    <w:rsid w:val="00A43916"/>
    <w:rsid w:val="00A442CC"/>
    <w:rsid w:val="00AA5822"/>
    <w:rsid w:val="00AC7579"/>
    <w:rsid w:val="00B55085"/>
    <w:rsid w:val="00B55DA7"/>
    <w:rsid w:val="00BB385D"/>
    <w:rsid w:val="00BD4FD8"/>
    <w:rsid w:val="00C1290B"/>
    <w:rsid w:val="00C14D36"/>
    <w:rsid w:val="00C83387"/>
    <w:rsid w:val="00D42C7F"/>
    <w:rsid w:val="00D65FA4"/>
    <w:rsid w:val="00D75E71"/>
    <w:rsid w:val="00D93889"/>
    <w:rsid w:val="00D96F48"/>
    <w:rsid w:val="00DA3349"/>
    <w:rsid w:val="00DD2D56"/>
    <w:rsid w:val="00DE2891"/>
    <w:rsid w:val="00E45634"/>
    <w:rsid w:val="00EC38CF"/>
    <w:rsid w:val="00F032B0"/>
    <w:rsid w:val="00F2262C"/>
    <w:rsid w:val="00F5787E"/>
    <w:rsid w:val="00F71599"/>
    <w:rsid w:val="00F755D8"/>
    <w:rsid w:val="00F83FB5"/>
    <w:rsid w:val="00FC25E7"/>
    <w:rsid w:val="00FD22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2B0"/>
  </w:style>
  <w:style w:type="paragraph" w:styleId="1">
    <w:name w:val="heading 1"/>
    <w:basedOn w:val="a"/>
    <w:next w:val="a"/>
    <w:link w:val="10"/>
    <w:uiPriority w:val="9"/>
    <w:qFormat/>
    <w:rsid w:val="001A2E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56768"/>
    <w:pPr>
      <w:keepNext/>
      <w:keepLines/>
      <w:suppressAutoHyphens/>
      <w:spacing w:before="200" w:after="0"/>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next w:val="a"/>
    <w:link w:val="30"/>
    <w:qFormat/>
    <w:rsid w:val="00164BBB"/>
    <w:pPr>
      <w:keepNext/>
      <w:spacing w:before="240" w:after="60" w:line="240" w:lineRule="auto"/>
      <w:outlineLvl w:val="2"/>
    </w:pPr>
    <w:rPr>
      <w:rFonts w:ascii="Cambria" w:eastAsia="Times New Roman" w:hAnsi="Cambria" w:cs="Times New Roman"/>
      <w:b/>
      <w:bCs/>
      <w:sz w:val="26"/>
      <w:szCs w:val="26"/>
    </w:rPr>
  </w:style>
  <w:style w:type="paragraph" w:styleId="5">
    <w:name w:val="heading 5"/>
    <w:basedOn w:val="a"/>
    <w:next w:val="a"/>
    <w:link w:val="50"/>
    <w:uiPriority w:val="9"/>
    <w:semiHidden/>
    <w:unhideWhenUsed/>
    <w:qFormat/>
    <w:rsid w:val="00164BBB"/>
    <w:pPr>
      <w:keepNext/>
      <w:keepLines/>
      <w:suppressAutoHyphens/>
      <w:spacing w:before="200" w:after="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64BBB"/>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164BBB"/>
    <w:rPr>
      <w:rFonts w:asciiTheme="majorHAnsi" w:eastAsiaTheme="majorEastAsia" w:hAnsiTheme="majorHAnsi" w:cstheme="majorBidi"/>
      <w:color w:val="243F60" w:themeColor="accent1" w:themeShade="7F"/>
      <w:lang w:eastAsia="ar-SA"/>
    </w:rPr>
  </w:style>
  <w:style w:type="paragraph" w:styleId="a3">
    <w:name w:val="Normal (Web)"/>
    <w:basedOn w:val="a"/>
    <w:uiPriority w:val="99"/>
    <w:unhideWhenUsed/>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1">
    <w:name w:val="Абзац списка1"/>
    <w:basedOn w:val="a"/>
    <w:rsid w:val="00164BBB"/>
    <w:pPr>
      <w:suppressAutoHyphens/>
      <w:ind w:left="720"/>
    </w:pPr>
    <w:rPr>
      <w:rFonts w:ascii="Calibri" w:eastAsia="Times New Roman" w:hAnsi="Calibri" w:cs="Times New Roman"/>
      <w:lang w:eastAsia="ar-SA"/>
    </w:rPr>
  </w:style>
  <w:style w:type="paragraph" w:customStyle="1" w:styleId="msonormalcxspmiddle">
    <w:name w:val="msonormalcxspmiddle"/>
    <w:basedOn w:val="a"/>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4">
    <w:name w:val="текст"/>
    <w:basedOn w:val="a"/>
    <w:rsid w:val="00164BBB"/>
    <w:pPr>
      <w:snapToGrid w:val="0"/>
      <w:spacing w:after="0" w:line="240" w:lineRule="auto"/>
      <w:ind w:firstLine="397"/>
      <w:jc w:val="both"/>
    </w:pPr>
    <w:rPr>
      <w:rFonts w:ascii="Mysl" w:eastAsia="Times New Roman" w:hAnsi="Mysl" w:cs="Times New Roman"/>
      <w:sz w:val="20"/>
      <w:szCs w:val="20"/>
    </w:rPr>
  </w:style>
  <w:style w:type="character" w:customStyle="1" w:styleId="bodytext">
    <w:name w:val="bodytext"/>
    <w:basedOn w:val="a0"/>
    <w:rsid w:val="00164BBB"/>
  </w:style>
  <w:style w:type="paragraph" w:customStyle="1" w:styleId="21">
    <w:name w:val="Абзац списка2"/>
    <w:basedOn w:val="a"/>
    <w:rsid w:val="00164BBB"/>
    <w:pPr>
      <w:suppressAutoHyphens/>
      <w:ind w:left="720"/>
    </w:pPr>
    <w:rPr>
      <w:rFonts w:ascii="Calibri" w:eastAsia="Times New Roman" w:hAnsi="Calibri" w:cs="Times New Roman"/>
      <w:lang w:eastAsia="ar-SA"/>
    </w:rPr>
  </w:style>
  <w:style w:type="paragraph" w:customStyle="1" w:styleId="a5">
    <w:name w:val="подзаголовочек"/>
    <w:basedOn w:val="a4"/>
    <w:rsid w:val="00164BBB"/>
    <w:pPr>
      <w:spacing w:before="113"/>
      <w:ind w:firstLine="0"/>
      <w:jc w:val="center"/>
    </w:pPr>
    <w:rPr>
      <w:b/>
    </w:rPr>
  </w:style>
  <w:style w:type="paragraph" w:styleId="a6">
    <w:name w:val="List Paragraph"/>
    <w:basedOn w:val="a"/>
    <w:uiPriority w:val="34"/>
    <w:qFormat/>
    <w:rsid w:val="00164BBB"/>
    <w:pPr>
      <w:suppressAutoHyphens/>
      <w:ind w:left="720"/>
      <w:contextualSpacing/>
    </w:pPr>
    <w:rPr>
      <w:rFonts w:ascii="Calibri" w:eastAsia="Times New Roman" w:hAnsi="Calibri" w:cs="Times New Roman"/>
      <w:lang w:eastAsia="ar-SA"/>
    </w:rPr>
  </w:style>
  <w:style w:type="character" w:customStyle="1" w:styleId="apple-style-span">
    <w:name w:val="apple-style-span"/>
    <w:basedOn w:val="a0"/>
    <w:rsid w:val="00164BBB"/>
  </w:style>
  <w:style w:type="character" w:customStyle="1" w:styleId="apple-converted-space">
    <w:name w:val="apple-converted-space"/>
    <w:basedOn w:val="a0"/>
    <w:rsid w:val="00164BBB"/>
  </w:style>
  <w:style w:type="paragraph" w:customStyle="1" w:styleId="mf-popup">
    <w:name w:val="mf-popup"/>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a0"/>
    <w:rsid w:val="00164BBB"/>
  </w:style>
  <w:style w:type="numbering" w:customStyle="1" w:styleId="12">
    <w:name w:val="Нет списка1"/>
    <w:next w:val="a2"/>
    <w:semiHidden/>
    <w:rsid w:val="00164BBB"/>
  </w:style>
  <w:style w:type="paragraph" w:styleId="a7">
    <w:name w:val="Body Text"/>
    <w:basedOn w:val="a"/>
    <w:link w:val="a8"/>
    <w:rsid w:val="00164BBB"/>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164BBB"/>
    <w:rPr>
      <w:rFonts w:ascii="Times New Roman" w:eastAsia="Times New Roman" w:hAnsi="Times New Roman" w:cs="Times New Roman"/>
      <w:sz w:val="24"/>
      <w:szCs w:val="24"/>
    </w:rPr>
  </w:style>
  <w:style w:type="table" w:styleId="a9">
    <w:name w:val="Table Grid"/>
    <w:basedOn w:val="a1"/>
    <w:rsid w:val="00164BB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164BBB"/>
    <w:pPr>
      <w:widowControl w:val="0"/>
      <w:tabs>
        <w:tab w:val="center" w:pos="4677"/>
        <w:tab w:val="right" w:pos="9355"/>
      </w:tabs>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Нижний колонтитул Знак"/>
    <w:basedOn w:val="a0"/>
    <w:link w:val="aa"/>
    <w:uiPriority w:val="99"/>
    <w:rsid w:val="00164BBB"/>
    <w:rPr>
      <w:rFonts w:ascii="Courier New" w:eastAsia="Times New Roman" w:hAnsi="Courier New" w:cs="Courier New"/>
      <w:sz w:val="20"/>
      <w:szCs w:val="20"/>
    </w:rPr>
  </w:style>
  <w:style w:type="character" w:styleId="ac">
    <w:name w:val="page number"/>
    <w:basedOn w:val="a0"/>
    <w:rsid w:val="00164BBB"/>
  </w:style>
  <w:style w:type="paragraph" w:styleId="22">
    <w:name w:val="List 2"/>
    <w:basedOn w:val="a"/>
    <w:rsid w:val="00164BBB"/>
    <w:pPr>
      <w:widowControl w:val="0"/>
      <w:autoSpaceDE w:val="0"/>
      <w:autoSpaceDN w:val="0"/>
      <w:adjustRightInd w:val="0"/>
      <w:spacing w:after="0" w:line="240" w:lineRule="auto"/>
      <w:ind w:left="566" w:hanging="283"/>
    </w:pPr>
    <w:rPr>
      <w:rFonts w:ascii="Courier New" w:eastAsia="Times New Roman" w:hAnsi="Courier New" w:cs="Courier New"/>
      <w:sz w:val="20"/>
      <w:szCs w:val="20"/>
    </w:rPr>
  </w:style>
  <w:style w:type="paragraph" w:styleId="ad">
    <w:name w:val="Body Text Indent"/>
    <w:basedOn w:val="a"/>
    <w:link w:val="ae"/>
    <w:rsid w:val="00164BBB"/>
    <w:pPr>
      <w:spacing w:after="120" w:line="240" w:lineRule="auto"/>
      <w:ind w:left="283"/>
    </w:pPr>
    <w:rPr>
      <w:rFonts w:ascii="Wingdings 2" w:eastAsia="Times New Roman" w:hAnsi="Wingdings 2" w:cs="Times New Roman"/>
      <w:sz w:val="144"/>
      <w:szCs w:val="144"/>
    </w:rPr>
  </w:style>
  <w:style w:type="character" w:customStyle="1" w:styleId="ae">
    <w:name w:val="Основной текст с отступом Знак"/>
    <w:basedOn w:val="a0"/>
    <w:link w:val="ad"/>
    <w:rsid w:val="00164BBB"/>
    <w:rPr>
      <w:rFonts w:ascii="Wingdings 2" w:eastAsia="Times New Roman" w:hAnsi="Wingdings 2" w:cs="Times New Roman"/>
      <w:sz w:val="144"/>
      <w:szCs w:val="144"/>
    </w:rPr>
  </w:style>
  <w:style w:type="table" w:customStyle="1" w:styleId="13">
    <w:name w:val="Сетка таблицы1"/>
    <w:basedOn w:val="a1"/>
    <w:next w:val="a9"/>
    <w:uiPriority w:val="59"/>
    <w:rsid w:val="00164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Основной"/>
    <w:basedOn w:val="a"/>
    <w:rsid w:val="00164BB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styleId="af0">
    <w:name w:val="header"/>
    <w:basedOn w:val="a"/>
    <w:link w:val="af1"/>
    <w:uiPriority w:val="99"/>
    <w:unhideWhenUsed/>
    <w:rsid w:val="00164BBB"/>
    <w:pPr>
      <w:tabs>
        <w:tab w:val="center" w:pos="4677"/>
        <w:tab w:val="right" w:pos="9355"/>
      </w:tabs>
      <w:suppressAutoHyphens/>
      <w:spacing w:after="0" w:line="240" w:lineRule="auto"/>
    </w:pPr>
    <w:rPr>
      <w:rFonts w:ascii="Calibri" w:eastAsia="Times New Roman" w:hAnsi="Calibri" w:cs="Times New Roman"/>
      <w:lang w:eastAsia="ar-SA"/>
    </w:rPr>
  </w:style>
  <w:style w:type="character" w:customStyle="1" w:styleId="af1">
    <w:name w:val="Верхний колонтитул Знак"/>
    <w:basedOn w:val="a0"/>
    <w:link w:val="af0"/>
    <w:uiPriority w:val="99"/>
    <w:rsid w:val="00164BBB"/>
    <w:rPr>
      <w:rFonts w:ascii="Calibri" w:eastAsia="Times New Roman" w:hAnsi="Calibri" w:cs="Times New Roman"/>
      <w:lang w:eastAsia="ar-SA"/>
    </w:rPr>
  </w:style>
  <w:style w:type="table" w:customStyle="1" w:styleId="23">
    <w:name w:val="Сетка таблицы2"/>
    <w:basedOn w:val="a1"/>
    <w:next w:val="a9"/>
    <w:uiPriority w:val="59"/>
    <w:rsid w:val="00164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164BBB"/>
  </w:style>
  <w:style w:type="paragraph" w:customStyle="1" w:styleId="c1">
    <w:name w:val="c1"/>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64BBB"/>
  </w:style>
  <w:style w:type="table" w:customStyle="1" w:styleId="31">
    <w:name w:val="Сетка таблицы3"/>
    <w:basedOn w:val="a1"/>
    <w:next w:val="a9"/>
    <w:uiPriority w:val="59"/>
    <w:rsid w:val="00164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Основной текст_"/>
    <w:basedOn w:val="a0"/>
    <w:link w:val="4"/>
    <w:rsid w:val="00164BBB"/>
    <w:rPr>
      <w:rFonts w:ascii="Arial" w:eastAsia="Arial" w:hAnsi="Arial" w:cs="Arial"/>
      <w:sz w:val="20"/>
      <w:szCs w:val="20"/>
      <w:shd w:val="clear" w:color="auto" w:fill="FFFFFF"/>
    </w:rPr>
  </w:style>
  <w:style w:type="paragraph" w:customStyle="1" w:styleId="4">
    <w:name w:val="Основной текст4"/>
    <w:basedOn w:val="a"/>
    <w:link w:val="af2"/>
    <w:rsid w:val="00164BBB"/>
    <w:pPr>
      <w:widowControl w:val="0"/>
      <w:shd w:val="clear" w:color="auto" w:fill="FFFFFF"/>
      <w:spacing w:before="300" w:after="0" w:line="250" w:lineRule="exact"/>
      <w:ind w:hanging="520"/>
      <w:jc w:val="both"/>
    </w:pPr>
    <w:rPr>
      <w:rFonts w:ascii="Arial" w:eastAsia="Arial" w:hAnsi="Arial" w:cs="Arial"/>
      <w:sz w:val="20"/>
      <w:szCs w:val="20"/>
    </w:rPr>
  </w:style>
  <w:style w:type="character" w:customStyle="1" w:styleId="51">
    <w:name w:val="Основной текст (5)_"/>
    <w:basedOn w:val="a0"/>
    <w:link w:val="52"/>
    <w:rsid w:val="00164BBB"/>
    <w:rPr>
      <w:rFonts w:ascii="Arial" w:eastAsia="Arial" w:hAnsi="Arial" w:cs="Arial"/>
      <w:b/>
      <w:bCs/>
      <w:sz w:val="20"/>
      <w:szCs w:val="20"/>
      <w:shd w:val="clear" w:color="auto" w:fill="FFFFFF"/>
    </w:rPr>
  </w:style>
  <w:style w:type="paragraph" w:customStyle="1" w:styleId="52">
    <w:name w:val="Основной текст (5)"/>
    <w:basedOn w:val="a"/>
    <w:link w:val="51"/>
    <w:rsid w:val="00164BBB"/>
    <w:pPr>
      <w:widowControl w:val="0"/>
      <w:shd w:val="clear" w:color="auto" w:fill="FFFFFF"/>
      <w:spacing w:before="300" w:after="0" w:line="264" w:lineRule="exact"/>
      <w:jc w:val="both"/>
    </w:pPr>
    <w:rPr>
      <w:rFonts w:ascii="Arial" w:eastAsia="Arial" w:hAnsi="Arial" w:cs="Arial"/>
      <w:b/>
      <w:bCs/>
      <w:sz w:val="20"/>
      <w:szCs w:val="20"/>
    </w:rPr>
  </w:style>
  <w:style w:type="paragraph" w:styleId="32">
    <w:name w:val="Body Text Indent 3"/>
    <w:basedOn w:val="a"/>
    <w:link w:val="33"/>
    <w:uiPriority w:val="99"/>
    <w:semiHidden/>
    <w:unhideWhenUsed/>
    <w:rsid w:val="00164BBB"/>
    <w:pPr>
      <w:suppressAutoHyphens/>
      <w:spacing w:after="120"/>
      <w:ind w:left="283"/>
    </w:pPr>
    <w:rPr>
      <w:rFonts w:ascii="Calibri" w:eastAsia="Times New Roman" w:hAnsi="Calibri" w:cs="Times New Roman"/>
      <w:sz w:val="16"/>
      <w:szCs w:val="16"/>
      <w:lang w:eastAsia="ar-SA"/>
    </w:rPr>
  </w:style>
  <w:style w:type="character" w:customStyle="1" w:styleId="33">
    <w:name w:val="Основной текст с отступом 3 Знак"/>
    <w:basedOn w:val="a0"/>
    <w:link w:val="32"/>
    <w:uiPriority w:val="99"/>
    <w:semiHidden/>
    <w:rsid w:val="00164BBB"/>
    <w:rPr>
      <w:rFonts w:ascii="Calibri" w:eastAsia="Times New Roman" w:hAnsi="Calibri" w:cs="Times New Roman"/>
      <w:sz w:val="16"/>
      <w:szCs w:val="16"/>
      <w:lang w:eastAsia="ar-SA"/>
    </w:rPr>
  </w:style>
  <w:style w:type="character" w:customStyle="1" w:styleId="FontStyle51">
    <w:name w:val="Font Style51"/>
    <w:rsid w:val="00164BBB"/>
    <w:rPr>
      <w:rFonts w:ascii="Arial" w:hAnsi="Arial" w:cs="Arial"/>
      <w:b/>
      <w:bCs/>
      <w:sz w:val="26"/>
      <w:szCs w:val="26"/>
    </w:rPr>
  </w:style>
  <w:style w:type="character" w:customStyle="1" w:styleId="FontStyle38">
    <w:name w:val="Font Style38"/>
    <w:rsid w:val="00164BBB"/>
    <w:rPr>
      <w:rFonts w:ascii="Arial" w:hAnsi="Arial" w:cs="Arial"/>
      <w:b/>
      <w:bCs/>
      <w:i/>
      <w:iCs/>
      <w:sz w:val="16"/>
      <w:szCs w:val="16"/>
    </w:rPr>
  </w:style>
  <w:style w:type="paragraph" w:customStyle="1" w:styleId="Style1">
    <w:name w:val="Style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
    <w:name w:val="Style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9">
    <w:name w:val="Font Style39"/>
    <w:rsid w:val="00164BBB"/>
    <w:rPr>
      <w:rFonts w:ascii="Arial" w:hAnsi="Arial" w:cs="Arial"/>
      <w:sz w:val="16"/>
      <w:szCs w:val="16"/>
    </w:rPr>
  </w:style>
  <w:style w:type="paragraph" w:customStyle="1" w:styleId="Style6">
    <w:name w:val="Style6"/>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2">
    <w:name w:val="Style1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3">
    <w:name w:val="Style2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5">
    <w:name w:val="Style15"/>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2">
    <w:name w:val="Font Style42"/>
    <w:rsid w:val="00164BBB"/>
    <w:rPr>
      <w:rFonts w:ascii="Arial" w:hAnsi="Arial" w:cs="Arial"/>
      <w:sz w:val="14"/>
      <w:szCs w:val="14"/>
    </w:rPr>
  </w:style>
  <w:style w:type="paragraph" w:customStyle="1" w:styleId="Style14">
    <w:name w:val="Style1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rsid w:val="00164BBB"/>
    <w:rPr>
      <w:rFonts w:ascii="Arial" w:hAnsi="Arial" w:cs="Arial"/>
      <w:sz w:val="14"/>
      <w:szCs w:val="14"/>
    </w:rPr>
  </w:style>
  <w:style w:type="paragraph" w:customStyle="1" w:styleId="Style22">
    <w:name w:val="Style2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5">
    <w:name w:val="Font Style45"/>
    <w:rsid w:val="00164BBB"/>
    <w:rPr>
      <w:rFonts w:ascii="Arial" w:hAnsi="Arial" w:cs="Arial"/>
      <w:sz w:val="12"/>
      <w:szCs w:val="12"/>
    </w:rPr>
  </w:style>
  <w:style w:type="paragraph" w:customStyle="1" w:styleId="Style4">
    <w:name w:val="Style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0">
    <w:name w:val="Style30"/>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1">
    <w:name w:val="Font Style41"/>
    <w:rsid w:val="00164BBB"/>
    <w:rPr>
      <w:rFonts w:ascii="Arial" w:hAnsi="Arial" w:cs="Arial"/>
      <w:b/>
      <w:bCs/>
      <w:sz w:val="16"/>
      <w:szCs w:val="16"/>
    </w:rPr>
  </w:style>
  <w:style w:type="paragraph" w:customStyle="1" w:styleId="Style34">
    <w:name w:val="Style3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50">
    <w:name w:val="Font Style50"/>
    <w:rsid w:val="00164BBB"/>
    <w:rPr>
      <w:rFonts w:ascii="Arial" w:hAnsi="Arial" w:cs="Arial"/>
      <w:sz w:val="30"/>
      <w:szCs w:val="30"/>
    </w:rPr>
  </w:style>
  <w:style w:type="paragraph" w:styleId="af3">
    <w:name w:val="Balloon Text"/>
    <w:basedOn w:val="a"/>
    <w:link w:val="af4"/>
    <w:rsid w:val="00164BBB"/>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rsid w:val="00164BBB"/>
    <w:rPr>
      <w:rFonts w:ascii="Tahoma" w:eastAsia="Times New Roman" w:hAnsi="Tahoma" w:cs="Tahoma"/>
      <w:sz w:val="16"/>
      <w:szCs w:val="16"/>
    </w:rPr>
  </w:style>
  <w:style w:type="paragraph" w:styleId="25">
    <w:name w:val="Body Text 2"/>
    <w:basedOn w:val="a"/>
    <w:link w:val="26"/>
    <w:uiPriority w:val="99"/>
    <w:semiHidden/>
    <w:unhideWhenUsed/>
    <w:rsid w:val="00164BBB"/>
    <w:pPr>
      <w:suppressAutoHyphens/>
      <w:spacing w:after="120" w:line="480" w:lineRule="auto"/>
    </w:pPr>
    <w:rPr>
      <w:rFonts w:ascii="Calibri" w:eastAsia="Times New Roman" w:hAnsi="Calibri" w:cs="Times New Roman"/>
      <w:lang w:eastAsia="ar-SA"/>
    </w:rPr>
  </w:style>
  <w:style w:type="character" w:customStyle="1" w:styleId="26">
    <w:name w:val="Основной текст 2 Знак"/>
    <w:basedOn w:val="a0"/>
    <w:link w:val="25"/>
    <w:uiPriority w:val="99"/>
    <w:semiHidden/>
    <w:rsid w:val="00164BBB"/>
    <w:rPr>
      <w:rFonts w:ascii="Calibri" w:eastAsia="Times New Roman" w:hAnsi="Calibri" w:cs="Times New Roman"/>
      <w:lang w:eastAsia="ar-SA"/>
    </w:rPr>
  </w:style>
  <w:style w:type="paragraph" w:customStyle="1" w:styleId="14">
    <w:name w:val="Знак Знак Знак Знак1"/>
    <w:basedOn w:val="a"/>
    <w:rsid w:val="00636D2A"/>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uiPriority w:val="9"/>
    <w:rsid w:val="001A2E62"/>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A2E62"/>
    <w:pPr>
      <w:outlineLvl w:val="9"/>
    </w:pPr>
    <w:rPr>
      <w:lang w:eastAsia="en-US"/>
    </w:rPr>
  </w:style>
  <w:style w:type="paragraph" w:styleId="15">
    <w:name w:val="toc 1"/>
    <w:basedOn w:val="a"/>
    <w:next w:val="a"/>
    <w:autoRedefine/>
    <w:uiPriority w:val="39"/>
    <w:unhideWhenUsed/>
    <w:rsid w:val="001A2E62"/>
    <w:pPr>
      <w:suppressAutoHyphens/>
      <w:spacing w:after="100"/>
    </w:pPr>
    <w:rPr>
      <w:rFonts w:ascii="Calibri" w:eastAsia="Times New Roman" w:hAnsi="Calibri" w:cs="Times New Roman"/>
      <w:lang w:eastAsia="ar-SA"/>
    </w:rPr>
  </w:style>
  <w:style w:type="paragraph" w:styleId="27">
    <w:name w:val="toc 2"/>
    <w:basedOn w:val="a"/>
    <w:next w:val="a"/>
    <w:autoRedefine/>
    <w:uiPriority w:val="39"/>
    <w:unhideWhenUsed/>
    <w:rsid w:val="00556768"/>
    <w:pPr>
      <w:tabs>
        <w:tab w:val="right" w:leader="dot" w:pos="9344"/>
      </w:tabs>
      <w:suppressAutoHyphens/>
      <w:spacing w:after="100" w:line="240" w:lineRule="auto"/>
      <w:ind w:left="220"/>
    </w:pPr>
    <w:rPr>
      <w:rFonts w:ascii="Times New Roman" w:eastAsia="Times New Roman" w:hAnsi="Times New Roman" w:cs="Times New Roman"/>
      <w:noProof/>
      <w:sz w:val="28"/>
      <w:szCs w:val="28"/>
    </w:rPr>
  </w:style>
  <w:style w:type="character" w:styleId="af6">
    <w:name w:val="Hyperlink"/>
    <w:basedOn w:val="a0"/>
    <w:uiPriority w:val="99"/>
    <w:unhideWhenUsed/>
    <w:rsid w:val="001A2E62"/>
    <w:rPr>
      <w:color w:val="0000FF" w:themeColor="hyperlink"/>
      <w:u w:val="single"/>
    </w:rPr>
  </w:style>
  <w:style w:type="character" w:customStyle="1" w:styleId="20">
    <w:name w:val="Заголовок 2 Знак"/>
    <w:basedOn w:val="a0"/>
    <w:link w:val="2"/>
    <w:uiPriority w:val="9"/>
    <w:rsid w:val="00556768"/>
    <w:rPr>
      <w:rFonts w:asciiTheme="majorHAnsi" w:eastAsiaTheme="majorEastAsia" w:hAnsiTheme="majorHAnsi" w:cstheme="majorBidi"/>
      <w:b/>
      <w:bCs/>
      <w:color w:val="4F81BD" w:themeColor="accent1"/>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164BBB"/>
    <w:pPr>
      <w:keepNext/>
      <w:spacing w:before="240" w:after="60" w:line="240" w:lineRule="auto"/>
      <w:outlineLvl w:val="2"/>
    </w:pPr>
    <w:rPr>
      <w:rFonts w:ascii="Cambria" w:eastAsia="Times New Roman" w:hAnsi="Cambria" w:cs="Times New Roman"/>
      <w:b/>
      <w:bCs/>
      <w:sz w:val="26"/>
      <w:szCs w:val="26"/>
    </w:rPr>
  </w:style>
  <w:style w:type="paragraph" w:styleId="5">
    <w:name w:val="heading 5"/>
    <w:basedOn w:val="a"/>
    <w:next w:val="a"/>
    <w:link w:val="50"/>
    <w:uiPriority w:val="9"/>
    <w:semiHidden/>
    <w:unhideWhenUsed/>
    <w:qFormat/>
    <w:rsid w:val="00164BBB"/>
    <w:pPr>
      <w:keepNext/>
      <w:keepLines/>
      <w:suppressAutoHyphens/>
      <w:spacing w:before="200" w:after="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64BBB"/>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164BBB"/>
    <w:rPr>
      <w:rFonts w:asciiTheme="majorHAnsi" w:eastAsiaTheme="majorEastAsia" w:hAnsiTheme="majorHAnsi" w:cstheme="majorBidi"/>
      <w:color w:val="243F60" w:themeColor="accent1" w:themeShade="7F"/>
      <w:lang w:eastAsia="ar-SA"/>
    </w:rPr>
  </w:style>
  <w:style w:type="paragraph" w:styleId="a3">
    <w:name w:val="Normal (Web)"/>
    <w:basedOn w:val="a"/>
    <w:uiPriority w:val="99"/>
    <w:unhideWhenUsed/>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
    <w:name w:val="Абзац списка1"/>
    <w:basedOn w:val="a"/>
    <w:rsid w:val="00164BBB"/>
    <w:pPr>
      <w:suppressAutoHyphens/>
      <w:ind w:left="720"/>
    </w:pPr>
    <w:rPr>
      <w:rFonts w:ascii="Calibri" w:eastAsia="Times New Roman" w:hAnsi="Calibri" w:cs="Times New Roman"/>
      <w:lang w:eastAsia="ar-SA"/>
    </w:rPr>
  </w:style>
  <w:style w:type="paragraph" w:customStyle="1" w:styleId="msonormalcxspmiddle">
    <w:name w:val="msonormalcxspmiddle"/>
    <w:basedOn w:val="a"/>
    <w:rsid w:val="00164BB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4">
    <w:name w:val="текст"/>
    <w:basedOn w:val="a"/>
    <w:rsid w:val="00164BBB"/>
    <w:pPr>
      <w:snapToGrid w:val="0"/>
      <w:spacing w:after="0" w:line="240" w:lineRule="auto"/>
      <w:ind w:firstLine="397"/>
      <w:jc w:val="both"/>
    </w:pPr>
    <w:rPr>
      <w:rFonts w:ascii="Mysl" w:eastAsia="Times New Roman" w:hAnsi="Mysl" w:cs="Times New Roman"/>
      <w:sz w:val="20"/>
      <w:szCs w:val="20"/>
    </w:rPr>
  </w:style>
  <w:style w:type="character" w:customStyle="1" w:styleId="bodytext">
    <w:name w:val="bodytext"/>
    <w:basedOn w:val="a0"/>
    <w:rsid w:val="00164BBB"/>
  </w:style>
  <w:style w:type="paragraph" w:customStyle="1" w:styleId="2">
    <w:name w:val="Абзац списка2"/>
    <w:basedOn w:val="a"/>
    <w:rsid w:val="00164BBB"/>
    <w:pPr>
      <w:suppressAutoHyphens/>
      <w:ind w:left="720"/>
    </w:pPr>
    <w:rPr>
      <w:rFonts w:ascii="Calibri" w:eastAsia="Times New Roman" w:hAnsi="Calibri" w:cs="Times New Roman"/>
      <w:lang w:eastAsia="ar-SA"/>
    </w:rPr>
  </w:style>
  <w:style w:type="paragraph" w:customStyle="1" w:styleId="a5">
    <w:name w:val="подзаголовочек"/>
    <w:basedOn w:val="a4"/>
    <w:rsid w:val="00164BBB"/>
    <w:pPr>
      <w:spacing w:before="113"/>
      <w:ind w:firstLine="0"/>
      <w:jc w:val="center"/>
    </w:pPr>
    <w:rPr>
      <w:b/>
    </w:rPr>
  </w:style>
  <w:style w:type="paragraph" w:styleId="a6">
    <w:name w:val="List Paragraph"/>
    <w:basedOn w:val="a"/>
    <w:uiPriority w:val="34"/>
    <w:qFormat/>
    <w:rsid w:val="00164BBB"/>
    <w:pPr>
      <w:suppressAutoHyphens/>
      <w:ind w:left="720"/>
      <w:contextualSpacing/>
    </w:pPr>
    <w:rPr>
      <w:rFonts w:ascii="Calibri" w:eastAsia="Times New Roman" w:hAnsi="Calibri" w:cs="Times New Roman"/>
      <w:lang w:eastAsia="ar-SA"/>
    </w:rPr>
  </w:style>
  <w:style w:type="character" w:customStyle="1" w:styleId="apple-style-span">
    <w:name w:val="apple-style-span"/>
    <w:basedOn w:val="a0"/>
    <w:rsid w:val="00164BBB"/>
  </w:style>
  <w:style w:type="character" w:customStyle="1" w:styleId="apple-converted-space">
    <w:name w:val="apple-converted-space"/>
    <w:basedOn w:val="a0"/>
    <w:rsid w:val="00164BBB"/>
  </w:style>
  <w:style w:type="paragraph" w:customStyle="1" w:styleId="mf-popup">
    <w:name w:val="mf-popup"/>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a0"/>
    <w:rsid w:val="00164BBB"/>
  </w:style>
  <w:style w:type="numbering" w:customStyle="1" w:styleId="10">
    <w:name w:val="Нет списка1"/>
    <w:next w:val="a2"/>
    <w:semiHidden/>
    <w:rsid w:val="00164BBB"/>
  </w:style>
  <w:style w:type="paragraph" w:styleId="a7">
    <w:name w:val="Body Text"/>
    <w:basedOn w:val="a"/>
    <w:link w:val="a8"/>
    <w:rsid w:val="00164BBB"/>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164BBB"/>
    <w:rPr>
      <w:rFonts w:ascii="Times New Roman" w:eastAsia="Times New Roman" w:hAnsi="Times New Roman" w:cs="Times New Roman"/>
      <w:sz w:val="24"/>
      <w:szCs w:val="24"/>
    </w:rPr>
  </w:style>
  <w:style w:type="table" w:styleId="a9">
    <w:name w:val="Table Grid"/>
    <w:basedOn w:val="a1"/>
    <w:rsid w:val="00164B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164BBB"/>
    <w:pPr>
      <w:widowControl w:val="0"/>
      <w:tabs>
        <w:tab w:val="center" w:pos="4677"/>
        <w:tab w:val="right" w:pos="9355"/>
      </w:tabs>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Нижний колонтитул Знак"/>
    <w:basedOn w:val="a0"/>
    <w:link w:val="aa"/>
    <w:uiPriority w:val="99"/>
    <w:rsid w:val="00164BBB"/>
    <w:rPr>
      <w:rFonts w:ascii="Courier New" w:eastAsia="Times New Roman" w:hAnsi="Courier New" w:cs="Courier New"/>
      <w:sz w:val="20"/>
      <w:szCs w:val="20"/>
    </w:rPr>
  </w:style>
  <w:style w:type="character" w:styleId="ac">
    <w:name w:val="page number"/>
    <w:basedOn w:val="a0"/>
    <w:rsid w:val="00164BBB"/>
  </w:style>
  <w:style w:type="paragraph" w:styleId="20">
    <w:name w:val="List 2"/>
    <w:basedOn w:val="a"/>
    <w:rsid w:val="00164BBB"/>
    <w:pPr>
      <w:widowControl w:val="0"/>
      <w:autoSpaceDE w:val="0"/>
      <w:autoSpaceDN w:val="0"/>
      <w:adjustRightInd w:val="0"/>
      <w:spacing w:after="0" w:line="240" w:lineRule="auto"/>
      <w:ind w:left="566" w:hanging="283"/>
    </w:pPr>
    <w:rPr>
      <w:rFonts w:ascii="Courier New" w:eastAsia="Times New Roman" w:hAnsi="Courier New" w:cs="Courier New"/>
      <w:sz w:val="20"/>
      <w:szCs w:val="20"/>
    </w:rPr>
  </w:style>
  <w:style w:type="paragraph" w:styleId="ad">
    <w:name w:val="Body Text Indent"/>
    <w:basedOn w:val="a"/>
    <w:link w:val="ae"/>
    <w:rsid w:val="00164BBB"/>
    <w:pPr>
      <w:spacing w:after="120" w:line="240" w:lineRule="auto"/>
      <w:ind w:left="283"/>
    </w:pPr>
    <w:rPr>
      <w:rFonts w:ascii="Wingdings 2" w:eastAsia="Times New Roman" w:hAnsi="Wingdings 2" w:cs="Times New Roman"/>
      <w:sz w:val="144"/>
      <w:szCs w:val="144"/>
    </w:rPr>
  </w:style>
  <w:style w:type="character" w:customStyle="1" w:styleId="ae">
    <w:name w:val="Основной текст с отступом Знак"/>
    <w:basedOn w:val="a0"/>
    <w:link w:val="ad"/>
    <w:rsid w:val="00164BBB"/>
    <w:rPr>
      <w:rFonts w:ascii="Wingdings 2" w:eastAsia="Times New Roman" w:hAnsi="Wingdings 2" w:cs="Times New Roman"/>
      <w:sz w:val="144"/>
      <w:szCs w:val="144"/>
    </w:rPr>
  </w:style>
  <w:style w:type="table" w:customStyle="1" w:styleId="11">
    <w:name w:val="Сетка таблицы1"/>
    <w:basedOn w:val="a1"/>
    <w:next w:val="a9"/>
    <w:uiPriority w:val="59"/>
    <w:rsid w:val="0016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Основной"/>
    <w:basedOn w:val="a"/>
    <w:rsid w:val="00164BB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styleId="af0">
    <w:name w:val="header"/>
    <w:basedOn w:val="a"/>
    <w:link w:val="af1"/>
    <w:uiPriority w:val="99"/>
    <w:unhideWhenUsed/>
    <w:rsid w:val="00164BBB"/>
    <w:pPr>
      <w:tabs>
        <w:tab w:val="center" w:pos="4677"/>
        <w:tab w:val="right" w:pos="9355"/>
      </w:tabs>
      <w:suppressAutoHyphens/>
      <w:spacing w:after="0" w:line="240" w:lineRule="auto"/>
    </w:pPr>
    <w:rPr>
      <w:rFonts w:ascii="Calibri" w:eastAsia="Times New Roman" w:hAnsi="Calibri" w:cs="Times New Roman"/>
      <w:lang w:eastAsia="ar-SA"/>
    </w:rPr>
  </w:style>
  <w:style w:type="character" w:customStyle="1" w:styleId="af1">
    <w:name w:val="Верхний колонтитул Знак"/>
    <w:basedOn w:val="a0"/>
    <w:link w:val="af0"/>
    <w:uiPriority w:val="99"/>
    <w:rsid w:val="00164BBB"/>
    <w:rPr>
      <w:rFonts w:ascii="Calibri" w:eastAsia="Times New Roman" w:hAnsi="Calibri" w:cs="Times New Roman"/>
      <w:lang w:eastAsia="ar-SA"/>
    </w:rPr>
  </w:style>
  <w:style w:type="table" w:customStyle="1" w:styleId="21">
    <w:name w:val="Сетка таблицы2"/>
    <w:basedOn w:val="a1"/>
    <w:next w:val="a9"/>
    <w:uiPriority w:val="59"/>
    <w:rsid w:val="0016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164BBB"/>
  </w:style>
  <w:style w:type="paragraph" w:customStyle="1" w:styleId="c1">
    <w:name w:val="c1"/>
    <w:basedOn w:val="a"/>
    <w:rsid w:val="00164B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64BBB"/>
  </w:style>
  <w:style w:type="table" w:customStyle="1" w:styleId="31">
    <w:name w:val="Сетка таблицы3"/>
    <w:basedOn w:val="a1"/>
    <w:next w:val="a9"/>
    <w:uiPriority w:val="59"/>
    <w:rsid w:val="0016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_"/>
    <w:basedOn w:val="a0"/>
    <w:link w:val="4"/>
    <w:rsid w:val="00164BBB"/>
    <w:rPr>
      <w:rFonts w:ascii="Arial" w:eastAsia="Arial" w:hAnsi="Arial" w:cs="Arial"/>
      <w:sz w:val="20"/>
      <w:szCs w:val="20"/>
      <w:shd w:val="clear" w:color="auto" w:fill="FFFFFF"/>
    </w:rPr>
  </w:style>
  <w:style w:type="paragraph" w:customStyle="1" w:styleId="4">
    <w:name w:val="Основной текст4"/>
    <w:basedOn w:val="a"/>
    <w:link w:val="af2"/>
    <w:rsid w:val="00164BBB"/>
    <w:pPr>
      <w:widowControl w:val="0"/>
      <w:shd w:val="clear" w:color="auto" w:fill="FFFFFF"/>
      <w:spacing w:before="300" w:after="0" w:line="250" w:lineRule="exact"/>
      <w:ind w:hanging="520"/>
      <w:jc w:val="both"/>
    </w:pPr>
    <w:rPr>
      <w:rFonts w:ascii="Arial" w:eastAsia="Arial" w:hAnsi="Arial" w:cs="Arial"/>
      <w:sz w:val="20"/>
      <w:szCs w:val="20"/>
    </w:rPr>
  </w:style>
  <w:style w:type="character" w:customStyle="1" w:styleId="51">
    <w:name w:val="Основной текст (5)_"/>
    <w:basedOn w:val="a0"/>
    <w:link w:val="52"/>
    <w:rsid w:val="00164BBB"/>
    <w:rPr>
      <w:rFonts w:ascii="Arial" w:eastAsia="Arial" w:hAnsi="Arial" w:cs="Arial"/>
      <w:b/>
      <w:bCs/>
      <w:sz w:val="20"/>
      <w:szCs w:val="20"/>
      <w:shd w:val="clear" w:color="auto" w:fill="FFFFFF"/>
    </w:rPr>
  </w:style>
  <w:style w:type="paragraph" w:customStyle="1" w:styleId="52">
    <w:name w:val="Основной текст (5)"/>
    <w:basedOn w:val="a"/>
    <w:link w:val="51"/>
    <w:rsid w:val="00164BBB"/>
    <w:pPr>
      <w:widowControl w:val="0"/>
      <w:shd w:val="clear" w:color="auto" w:fill="FFFFFF"/>
      <w:spacing w:before="300" w:after="0" w:line="264" w:lineRule="exact"/>
      <w:jc w:val="both"/>
    </w:pPr>
    <w:rPr>
      <w:rFonts w:ascii="Arial" w:eastAsia="Arial" w:hAnsi="Arial" w:cs="Arial"/>
      <w:b/>
      <w:bCs/>
      <w:sz w:val="20"/>
      <w:szCs w:val="20"/>
    </w:rPr>
  </w:style>
  <w:style w:type="paragraph" w:styleId="32">
    <w:name w:val="Body Text Indent 3"/>
    <w:basedOn w:val="a"/>
    <w:link w:val="33"/>
    <w:uiPriority w:val="99"/>
    <w:semiHidden/>
    <w:unhideWhenUsed/>
    <w:rsid w:val="00164BBB"/>
    <w:pPr>
      <w:suppressAutoHyphens/>
      <w:spacing w:after="120"/>
      <w:ind w:left="283"/>
    </w:pPr>
    <w:rPr>
      <w:rFonts w:ascii="Calibri" w:eastAsia="Times New Roman" w:hAnsi="Calibri" w:cs="Times New Roman"/>
      <w:sz w:val="16"/>
      <w:szCs w:val="16"/>
      <w:lang w:eastAsia="ar-SA"/>
    </w:rPr>
  </w:style>
  <w:style w:type="character" w:customStyle="1" w:styleId="33">
    <w:name w:val="Основной текст с отступом 3 Знак"/>
    <w:basedOn w:val="a0"/>
    <w:link w:val="32"/>
    <w:uiPriority w:val="99"/>
    <w:semiHidden/>
    <w:rsid w:val="00164BBB"/>
    <w:rPr>
      <w:rFonts w:ascii="Calibri" w:eastAsia="Times New Roman" w:hAnsi="Calibri" w:cs="Times New Roman"/>
      <w:sz w:val="16"/>
      <w:szCs w:val="16"/>
      <w:lang w:eastAsia="ar-SA"/>
    </w:rPr>
  </w:style>
  <w:style w:type="character" w:customStyle="1" w:styleId="FontStyle51">
    <w:name w:val="Font Style51"/>
    <w:rsid w:val="00164BBB"/>
    <w:rPr>
      <w:rFonts w:ascii="Arial" w:hAnsi="Arial" w:cs="Arial"/>
      <w:b/>
      <w:bCs/>
      <w:sz w:val="26"/>
      <w:szCs w:val="26"/>
    </w:rPr>
  </w:style>
  <w:style w:type="character" w:customStyle="1" w:styleId="FontStyle38">
    <w:name w:val="Font Style38"/>
    <w:rsid w:val="00164BBB"/>
    <w:rPr>
      <w:rFonts w:ascii="Arial" w:hAnsi="Arial" w:cs="Arial"/>
      <w:b/>
      <w:bCs/>
      <w:i/>
      <w:iCs/>
      <w:sz w:val="16"/>
      <w:szCs w:val="16"/>
    </w:rPr>
  </w:style>
  <w:style w:type="paragraph" w:customStyle="1" w:styleId="Style1">
    <w:name w:val="Style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
    <w:name w:val="Style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9">
    <w:name w:val="Font Style39"/>
    <w:rsid w:val="00164BBB"/>
    <w:rPr>
      <w:rFonts w:ascii="Arial" w:hAnsi="Arial" w:cs="Arial"/>
      <w:sz w:val="16"/>
      <w:szCs w:val="16"/>
    </w:rPr>
  </w:style>
  <w:style w:type="paragraph" w:customStyle="1" w:styleId="Style6">
    <w:name w:val="Style6"/>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2">
    <w:name w:val="Style1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3">
    <w:name w:val="Style2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5">
    <w:name w:val="Style15"/>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2">
    <w:name w:val="Font Style42"/>
    <w:rsid w:val="00164BBB"/>
    <w:rPr>
      <w:rFonts w:ascii="Arial" w:hAnsi="Arial" w:cs="Arial"/>
      <w:sz w:val="14"/>
      <w:szCs w:val="14"/>
    </w:rPr>
  </w:style>
  <w:style w:type="paragraph" w:customStyle="1" w:styleId="Style14">
    <w:name w:val="Style1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rsid w:val="00164BBB"/>
    <w:rPr>
      <w:rFonts w:ascii="Arial" w:hAnsi="Arial" w:cs="Arial"/>
      <w:sz w:val="14"/>
      <w:szCs w:val="14"/>
    </w:rPr>
  </w:style>
  <w:style w:type="paragraph" w:customStyle="1" w:styleId="Style22">
    <w:name w:val="Style22"/>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5">
    <w:name w:val="Font Style45"/>
    <w:rsid w:val="00164BBB"/>
    <w:rPr>
      <w:rFonts w:ascii="Arial" w:hAnsi="Arial" w:cs="Arial"/>
      <w:sz w:val="12"/>
      <w:szCs w:val="12"/>
    </w:rPr>
  </w:style>
  <w:style w:type="paragraph" w:customStyle="1" w:styleId="Style4">
    <w:name w:val="Style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0">
    <w:name w:val="Style30"/>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1">
    <w:name w:val="Font Style41"/>
    <w:rsid w:val="00164BBB"/>
    <w:rPr>
      <w:rFonts w:ascii="Arial" w:hAnsi="Arial" w:cs="Arial"/>
      <w:b/>
      <w:bCs/>
      <w:sz w:val="16"/>
      <w:szCs w:val="16"/>
    </w:rPr>
  </w:style>
  <w:style w:type="paragraph" w:customStyle="1" w:styleId="Style34">
    <w:name w:val="Style34"/>
    <w:basedOn w:val="a"/>
    <w:rsid w:val="00164BB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50">
    <w:name w:val="Font Style50"/>
    <w:rsid w:val="00164BBB"/>
    <w:rPr>
      <w:rFonts w:ascii="Arial" w:hAnsi="Arial" w:cs="Arial"/>
      <w:sz w:val="30"/>
      <w:szCs w:val="30"/>
    </w:rPr>
  </w:style>
  <w:style w:type="paragraph" w:styleId="af3">
    <w:name w:val="Balloon Text"/>
    <w:basedOn w:val="a"/>
    <w:link w:val="af4"/>
    <w:rsid w:val="00164BBB"/>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rsid w:val="00164BBB"/>
    <w:rPr>
      <w:rFonts w:ascii="Tahoma" w:eastAsia="Times New Roman" w:hAnsi="Tahoma" w:cs="Tahoma"/>
      <w:sz w:val="16"/>
      <w:szCs w:val="16"/>
    </w:rPr>
  </w:style>
  <w:style w:type="paragraph" w:styleId="23">
    <w:name w:val="Body Text 2"/>
    <w:basedOn w:val="a"/>
    <w:link w:val="24"/>
    <w:uiPriority w:val="99"/>
    <w:semiHidden/>
    <w:unhideWhenUsed/>
    <w:rsid w:val="00164BBB"/>
    <w:pPr>
      <w:suppressAutoHyphens/>
      <w:spacing w:after="120" w:line="480" w:lineRule="auto"/>
    </w:pPr>
    <w:rPr>
      <w:rFonts w:ascii="Calibri" w:eastAsia="Times New Roman" w:hAnsi="Calibri" w:cs="Times New Roman"/>
      <w:lang w:eastAsia="ar-SA"/>
    </w:rPr>
  </w:style>
  <w:style w:type="character" w:customStyle="1" w:styleId="24">
    <w:name w:val="Основной текст 2 Знак"/>
    <w:basedOn w:val="a0"/>
    <w:link w:val="23"/>
    <w:uiPriority w:val="99"/>
    <w:semiHidden/>
    <w:rsid w:val="00164BBB"/>
    <w:rPr>
      <w:rFonts w:ascii="Calibri" w:eastAsia="Times New Roman" w:hAnsi="Calibri" w:cs="Times New Roman"/>
      <w:lang w:eastAsia="ar-SA"/>
    </w:rPr>
  </w:style>
  <w:style w:type="paragraph" w:customStyle="1" w:styleId="12">
    <w:name w:val="Знак Знак Знак Знак1"/>
    <w:basedOn w:val="a"/>
    <w:rsid w:val="00636D2A"/>
    <w:pPr>
      <w:spacing w:after="0" w:line="240" w:lineRule="auto"/>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imtatar.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em_bakhshish@hotmail.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ti@crime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ylyam@ukr.net" TargetMode="External"/><Relationship Id="rId4" Type="http://schemas.openxmlformats.org/officeDocument/2006/relationships/settings" Target="settings.xml"/><Relationship Id="rId9" Type="http://schemas.openxmlformats.org/officeDocument/2006/relationships/hyperlink" Target="http://www.crimean.orq"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9E86-C938-4768-ADA3-B7207A1F1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3904</Words>
  <Characters>22259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MON</Company>
  <LinksUpToDate>false</LinksUpToDate>
  <CharactersWithSpaces>26111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dc:creator>
  <cp:keywords/>
  <dc:description/>
  <cp:lastModifiedBy>03-005</cp:lastModifiedBy>
  <cp:revision>14</cp:revision>
  <dcterms:created xsi:type="dcterms:W3CDTF">2015-08-24T12:29:00Z</dcterms:created>
  <dcterms:modified xsi:type="dcterms:W3CDTF">2015-09-18T10:04:00Z</dcterms:modified>
</cp:coreProperties>
</file>